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1A0" w:rsidRPr="00802D61" w:rsidRDefault="00D711A0" w:rsidP="00EA176E">
      <w:pPr>
        <w:pStyle w:val="BodyTextIndent"/>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D711A0" w:rsidRPr="00E75F64" w:rsidRDefault="00D711A0" w:rsidP="00EA176E">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sidR="0053131C">
        <w:rPr>
          <w:rFonts w:ascii="GHEA Grapalat" w:hAnsi="GHEA Grapalat"/>
          <w:i w:val="0"/>
          <w:sz w:val="24"/>
          <w:szCs w:val="24"/>
        </w:rPr>
        <w:t xml:space="preserve">ировок </w:t>
      </w:r>
      <w:r w:rsidR="0053131C" w:rsidRPr="0084194C">
        <w:rPr>
          <w:rFonts w:ascii="GHEA Grapalat" w:hAnsi="GHEA Grapalat"/>
          <w:i w:val="0"/>
          <w:sz w:val="24"/>
          <w:szCs w:val="24"/>
        </w:rPr>
        <w:t xml:space="preserve">от </w:t>
      </w:r>
      <w:r w:rsidR="00F37A32" w:rsidRPr="00F37A32">
        <w:rPr>
          <w:rFonts w:ascii="GHEA Grapalat" w:hAnsi="GHEA Grapalat"/>
          <w:i w:val="0"/>
          <w:sz w:val="24"/>
          <w:szCs w:val="24"/>
        </w:rPr>
        <w:t>14</w:t>
      </w:r>
      <w:r w:rsidRPr="00E91C57">
        <w:rPr>
          <w:rFonts w:ascii="GHEA Grapalat" w:hAnsi="GHEA Grapalat"/>
          <w:i w:val="0"/>
          <w:sz w:val="24"/>
          <w:szCs w:val="24"/>
        </w:rPr>
        <w:t>.</w:t>
      </w:r>
      <w:r w:rsidR="00F37A32" w:rsidRPr="00F37A32">
        <w:rPr>
          <w:rFonts w:ascii="GHEA Grapalat" w:hAnsi="GHEA Grapalat"/>
          <w:i w:val="0"/>
          <w:sz w:val="24"/>
          <w:szCs w:val="24"/>
        </w:rPr>
        <w:t>11</w:t>
      </w:r>
      <w:r w:rsidR="00C378A9" w:rsidRPr="00E91C57">
        <w:rPr>
          <w:rFonts w:ascii="GHEA Grapalat" w:hAnsi="GHEA Grapalat"/>
          <w:i w:val="0"/>
          <w:sz w:val="24"/>
          <w:szCs w:val="24"/>
        </w:rPr>
        <w:t>.2024</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002F1DDA">
        <w:rPr>
          <w:rFonts w:ascii="GHEA Grapalat" w:hAnsi="GHEA Grapalat"/>
          <w:i w:val="0"/>
          <w:sz w:val="24"/>
          <w:szCs w:val="24"/>
        </w:rPr>
        <w:t>N</w:t>
      </w:r>
      <w:r w:rsidR="0023670E">
        <w:rPr>
          <w:rFonts w:ascii="GHEA Grapalat" w:hAnsi="GHEA Grapalat"/>
          <w:i w:val="0"/>
          <w:sz w:val="24"/>
          <w:szCs w:val="24"/>
          <w:lang w:val="hy-AM"/>
        </w:rPr>
        <w:t>2</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D711A0" w:rsidRPr="00E46DE8" w:rsidRDefault="00D711A0" w:rsidP="00EA176E">
      <w:pPr>
        <w:pStyle w:val="BodyTextIndent"/>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Pr="006B18CD">
        <w:rPr>
          <w:rFonts w:ascii="GHEA Grapalat" w:hAnsi="GHEA Grapalat"/>
          <w:i w:val="0"/>
          <w:sz w:val="24"/>
          <w:szCs w:val="24"/>
        </w:rPr>
        <w:t>ЕГС</w:t>
      </w:r>
      <w:r>
        <w:rPr>
          <w:rFonts w:ascii="GHEA Grapalat" w:hAnsi="GHEA Grapalat"/>
          <w:i w:val="0"/>
          <w:sz w:val="24"/>
          <w:szCs w:val="24"/>
        </w:rPr>
        <w:t>-</w:t>
      </w:r>
      <w:r w:rsidRPr="00FD0971">
        <w:rPr>
          <w:rFonts w:ascii="GHEA Grapalat" w:hAnsi="GHEA Grapalat"/>
          <w:i w:val="0"/>
          <w:sz w:val="24"/>
          <w:szCs w:val="24"/>
        </w:rPr>
        <w:t>GHAPDzB</w:t>
      </w:r>
      <w:r>
        <w:rPr>
          <w:rFonts w:ascii="GHEA Grapalat" w:hAnsi="GHEA Grapalat"/>
          <w:i w:val="0"/>
          <w:sz w:val="24"/>
          <w:szCs w:val="24"/>
        </w:rPr>
        <w:t>-</w:t>
      </w:r>
      <w:r w:rsidR="000F5AE7">
        <w:rPr>
          <w:rFonts w:ascii="GHEA Grapalat" w:hAnsi="GHEA Grapalat"/>
          <w:i w:val="0"/>
          <w:sz w:val="24"/>
          <w:szCs w:val="24"/>
        </w:rPr>
        <w:t>25/1</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002C4A44" w:rsidRPr="00FD14D7">
        <w:rPr>
          <w:rFonts w:ascii="GHEA Grapalat" w:hAnsi="GHEA Grapalat"/>
          <w:i w:val="0"/>
          <w:sz w:val="24"/>
          <w:szCs w:val="24"/>
        </w:rPr>
        <w:t xml:space="preserve"> </w:t>
      </w:r>
      <w:r w:rsidRPr="00413E59">
        <w:rPr>
          <w:rFonts w:ascii="GHEA Grapalat" w:hAnsi="GHEA Grapalat"/>
          <w:i w:val="0"/>
          <w:sz w:val="24"/>
          <w:szCs w:val="24"/>
        </w:rPr>
        <w:t xml:space="preserve"> </w:t>
      </w:r>
      <w:r w:rsidR="009268A6" w:rsidRPr="00FD14D7">
        <w:rPr>
          <w:rFonts w:ascii="GHEA Grapalat" w:hAnsi="GHEA Grapalat"/>
          <w:i w:val="0"/>
          <w:sz w:val="24"/>
          <w:szCs w:val="24"/>
        </w:rPr>
        <w:t xml:space="preserve"> </w:t>
      </w:r>
      <w:r w:rsidR="005C63A2" w:rsidRPr="00885259">
        <w:rPr>
          <w:rFonts w:ascii="GHEA Grapalat" w:hAnsi="GHEA Grapalat"/>
          <w:i w:val="0"/>
          <w:sz w:val="24"/>
          <w:szCs w:val="24"/>
        </w:rPr>
        <w:t xml:space="preserve">  </w:t>
      </w:r>
      <w:r w:rsidR="009268A6"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D711A0" w:rsidRPr="00FD0971" w:rsidRDefault="00D711A0" w:rsidP="00EA176E">
      <w:pPr>
        <w:pStyle w:val="BodyTextIndent"/>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ЗАО “Ергорсвет”, находящийся по адресу: РА г.Ереван, ул. Бузанда 1/4, объявляет </w:t>
      </w:r>
      <w:r w:rsidR="00885259">
        <w:rPr>
          <w:rFonts w:ascii="GHEA Grapalat" w:hAnsi="GHEA Grapalat"/>
          <w:i w:val="0"/>
          <w:sz w:val="24"/>
          <w:szCs w:val="24"/>
        </w:rPr>
        <w:t>запрос</w:t>
      </w:r>
      <w:r w:rsidR="00885259"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AA76C5" w:rsidRPr="009A58DF" w:rsidRDefault="00AA76C5" w:rsidP="00AA76C5">
      <w:pPr>
        <w:pStyle w:val="BodyTextIndent"/>
        <w:spacing w:line="240" w:lineRule="auto"/>
        <w:ind w:firstLine="567"/>
        <w:rPr>
          <w:rFonts w:ascii="GHEA Grapalat" w:hAnsi="GHEA Grapalat"/>
          <w:i w:val="0"/>
          <w:sz w:val="24"/>
          <w:szCs w:val="24"/>
        </w:rPr>
      </w:pPr>
      <w:r w:rsidRPr="009A58DF">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F37A32" w:rsidRPr="00582113">
        <w:rPr>
          <w:rFonts w:ascii="GHEA Grapalat" w:hAnsi="GHEA Grapalat" w:hint="eastAsia"/>
          <w:i w:val="0"/>
          <w:sz w:val="24"/>
          <w:szCs w:val="24"/>
        </w:rPr>
        <w:t>строительн</w:t>
      </w:r>
      <w:r w:rsidR="00F37A32" w:rsidRPr="00582113">
        <w:rPr>
          <w:rFonts w:ascii="GHEA Grapalat" w:hAnsi="GHEA Grapalat"/>
          <w:i w:val="0"/>
          <w:sz w:val="24"/>
          <w:szCs w:val="24"/>
        </w:rPr>
        <w:t xml:space="preserve">ых </w:t>
      </w:r>
      <w:r w:rsidR="00F37A32" w:rsidRPr="00582113">
        <w:rPr>
          <w:rFonts w:ascii="GHEA Grapalat" w:hAnsi="GHEA Grapalat" w:hint="eastAsia"/>
          <w:i w:val="0"/>
          <w:sz w:val="24"/>
          <w:szCs w:val="24"/>
        </w:rPr>
        <w:t>материал</w:t>
      </w:r>
      <w:r w:rsidR="00F37A32" w:rsidRPr="00582113">
        <w:rPr>
          <w:rFonts w:ascii="GHEA Grapalat" w:hAnsi="GHEA Grapalat"/>
          <w:i w:val="0"/>
          <w:sz w:val="24"/>
          <w:szCs w:val="24"/>
        </w:rPr>
        <w:t xml:space="preserve">ов и электратехнических товаров  </w:t>
      </w:r>
      <w:r w:rsidRPr="009A58DF">
        <w:rPr>
          <w:rFonts w:ascii="GHEA Grapalat" w:hAnsi="GHEA Grapalat"/>
          <w:i w:val="0"/>
          <w:sz w:val="24"/>
          <w:szCs w:val="24"/>
        </w:rPr>
        <w:t xml:space="preserve">(далее — договор). </w:t>
      </w:r>
    </w:p>
    <w:p w:rsidR="00D711A0" w:rsidRPr="009044F1" w:rsidRDefault="00D711A0" w:rsidP="00EA176E">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D711A0" w:rsidRPr="00F677F1" w:rsidRDefault="00D711A0" w:rsidP="00EA176E">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D711A0" w:rsidRPr="003F762C" w:rsidRDefault="00D711A0" w:rsidP="00EA176E">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D711A0" w:rsidRPr="00D5443D" w:rsidRDefault="00D711A0" w:rsidP="00EA176E">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D711A0" w:rsidRPr="000F11E5" w:rsidRDefault="00D711A0" w:rsidP="00EA176E">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0F5AE7" w:rsidRPr="00FD0971">
        <w:rPr>
          <w:rFonts w:ascii="GHEA Grapalat" w:hAnsi="GHEA Grapalat"/>
          <w:i w:val="0"/>
          <w:sz w:val="24"/>
          <w:szCs w:val="24"/>
        </w:rPr>
        <w:t xml:space="preserve">запроса котировок </w:t>
      </w:r>
      <w:r w:rsidR="000F5AE7">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РА г.Ереван, ул. Бузанда 1/4, в докум</w:t>
      </w:r>
      <w:r>
        <w:rPr>
          <w:rFonts w:ascii="GHEA Grapalat" w:hAnsi="GHEA Grapalat"/>
          <w:i w:val="0"/>
          <w:sz w:val="24"/>
          <w:szCs w:val="24"/>
        </w:rPr>
        <w:t xml:space="preserve">ентарной форме, до </w:t>
      </w:r>
      <w:r w:rsidR="0053131C" w:rsidRPr="00FD14D7">
        <w:rPr>
          <w:rFonts w:ascii="GHEA Grapalat" w:hAnsi="GHEA Grapalat"/>
          <w:i w:val="0"/>
          <w:sz w:val="24"/>
          <w:szCs w:val="24"/>
        </w:rPr>
        <w:t>11</w:t>
      </w:r>
      <w:r>
        <w:rPr>
          <w:rFonts w:ascii="GHEA Grapalat" w:hAnsi="GHEA Grapalat"/>
          <w:i w:val="0"/>
          <w:sz w:val="24"/>
          <w:szCs w:val="24"/>
        </w:rPr>
        <w:t xml:space="preserve">:00 часов </w:t>
      </w:r>
      <w:r w:rsidRPr="00E75F64">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D711A0" w:rsidRPr="009F7C63" w:rsidRDefault="00D711A0" w:rsidP="00EA176E">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РА г.</w:t>
      </w:r>
      <w:r w:rsidR="00C9055D" w:rsidRPr="00C9055D">
        <w:rPr>
          <w:rFonts w:ascii="GHEA Grapalat" w:hAnsi="GHEA Grapalat"/>
          <w:i w:val="0"/>
          <w:sz w:val="24"/>
          <w:szCs w:val="24"/>
        </w:rPr>
        <w:t xml:space="preserve"> </w:t>
      </w:r>
      <w:r w:rsidRPr="009F7C63">
        <w:rPr>
          <w:rFonts w:ascii="GHEA Grapalat" w:hAnsi="GHEA Grapalat"/>
          <w:i w:val="0"/>
          <w:sz w:val="24"/>
          <w:szCs w:val="24"/>
        </w:rPr>
        <w:t>Ереван, у</w:t>
      </w:r>
      <w:r>
        <w:rPr>
          <w:rFonts w:ascii="GHEA Grapalat" w:hAnsi="GHEA Grapalat"/>
          <w:i w:val="0"/>
          <w:sz w:val="24"/>
          <w:szCs w:val="24"/>
        </w:rPr>
        <w:t>л. Бузанда 1/4, в 1</w:t>
      </w:r>
      <w:r w:rsidR="00533A69" w:rsidRPr="00885259">
        <w:rPr>
          <w:rFonts w:ascii="GHEA Grapalat" w:hAnsi="GHEA Grapalat"/>
          <w:i w:val="0"/>
          <w:sz w:val="24"/>
          <w:szCs w:val="24"/>
        </w:rPr>
        <w:t>1</w:t>
      </w:r>
      <w:r w:rsidR="0084194C">
        <w:rPr>
          <w:rFonts w:ascii="GHEA Grapalat" w:hAnsi="GHEA Grapalat"/>
          <w:i w:val="0"/>
          <w:sz w:val="24"/>
          <w:szCs w:val="24"/>
        </w:rPr>
        <w:t>:</w:t>
      </w:r>
      <w:r w:rsidR="00533A69" w:rsidRPr="00885259">
        <w:rPr>
          <w:rFonts w:ascii="GHEA Grapalat" w:hAnsi="GHEA Grapalat"/>
          <w:i w:val="0"/>
          <w:sz w:val="24"/>
          <w:szCs w:val="24"/>
        </w:rPr>
        <w:t>0</w:t>
      </w:r>
      <w:r>
        <w:rPr>
          <w:rFonts w:ascii="GHEA Grapalat" w:hAnsi="GHEA Grapalat"/>
          <w:i w:val="0"/>
          <w:sz w:val="24"/>
          <w:szCs w:val="24"/>
        </w:rPr>
        <w:t xml:space="preserve">0 часов, </w:t>
      </w:r>
      <w:r w:rsidR="006A19F3" w:rsidRPr="008C533B">
        <w:rPr>
          <w:rFonts w:ascii="GHEA Grapalat" w:hAnsi="GHEA Grapalat"/>
          <w:i w:val="0"/>
          <w:sz w:val="24"/>
          <w:szCs w:val="24"/>
        </w:rPr>
        <w:t>21</w:t>
      </w:r>
      <w:r w:rsidRPr="0084194C">
        <w:rPr>
          <w:rFonts w:ascii="GHEA Grapalat" w:hAnsi="GHEA Grapalat"/>
          <w:i w:val="0"/>
          <w:sz w:val="24"/>
          <w:szCs w:val="24"/>
        </w:rPr>
        <w:t>.</w:t>
      </w:r>
      <w:r w:rsidR="006A19F3">
        <w:rPr>
          <w:rFonts w:ascii="GHEA Grapalat" w:hAnsi="GHEA Grapalat"/>
          <w:i w:val="0"/>
          <w:sz w:val="24"/>
          <w:szCs w:val="24"/>
        </w:rPr>
        <w:t>11</w:t>
      </w:r>
      <w:r>
        <w:rPr>
          <w:rFonts w:ascii="GHEA Grapalat" w:hAnsi="GHEA Grapalat"/>
          <w:i w:val="0"/>
          <w:sz w:val="24"/>
          <w:szCs w:val="24"/>
        </w:rPr>
        <w:t>.202</w:t>
      </w:r>
      <w:r w:rsidR="00C378A9">
        <w:rPr>
          <w:rFonts w:ascii="GHEA Grapalat" w:hAnsi="GHEA Grapalat"/>
          <w:i w:val="0"/>
          <w:sz w:val="24"/>
          <w:szCs w:val="24"/>
        </w:rPr>
        <w:t>4</w:t>
      </w:r>
      <w:r w:rsidRPr="009F7C63">
        <w:rPr>
          <w:rFonts w:ascii="GHEA Grapalat" w:hAnsi="GHEA Grapalat"/>
          <w:i w:val="0"/>
          <w:sz w:val="24"/>
          <w:szCs w:val="24"/>
        </w:rPr>
        <w:t>г.</w:t>
      </w:r>
    </w:p>
    <w:p w:rsidR="00D711A0" w:rsidRPr="001B32D9" w:rsidRDefault="00D711A0" w:rsidP="00EA176E">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711A0" w:rsidRPr="009F7C63" w:rsidRDefault="00D711A0" w:rsidP="00EA176E">
      <w:pPr>
        <w:pStyle w:val="BodyTextIndent"/>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651BF1">
        <w:rPr>
          <w:rFonts w:ascii="GHEA Grapalat" w:hAnsi="GHEA Grapalat"/>
          <w:i w:val="0"/>
          <w:sz w:val="24"/>
          <w:szCs w:val="24"/>
        </w:rPr>
        <w:t>Нарине Абраамяну.</w:t>
      </w:r>
    </w:p>
    <w:p w:rsidR="00D711A0" w:rsidRPr="009F7C63" w:rsidRDefault="00D711A0" w:rsidP="00EA176E">
      <w:pPr>
        <w:ind w:firstLine="708"/>
        <w:jc w:val="both"/>
        <w:rPr>
          <w:rFonts w:ascii="GHEA Grapalat" w:hAnsi="GHEA Grapalat"/>
        </w:rPr>
      </w:pPr>
      <w:r w:rsidRPr="009F7C63">
        <w:rPr>
          <w:rFonts w:ascii="GHEA Grapalat" w:hAnsi="GHEA Grapalat"/>
        </w:rPr>
        <w:t xml:space="preserve">               тел. 010 54 39 80</w:t>
      </w:r>
    </w:p>
    <w:p w:rsidR="00F84B46" w:rsidRPr="003E4E74" w:rsidRDefault="00D711A0" w:rsidP="00F84B46">
      <w:pPr>
        <w:pStyle w:val="BodyTextIndent"/>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00F84B46" w:rsidRPr="009A4E55">
          <w:rPr>
            <w:rStyle w:val="Hyperlink"/>
            <w:rFonts w:ascii="GHEA Grapalat" w:hAnsi="GHEA Grapalat"/>
            <w:lang w:val="hy-AM"/>
          </w:rPr>
          <w:t>narine</w:t>
        </w:r>
        <w:r w:rsidR="00F84B46" w:rsidRPr="009A4E55">
          <w:rPr>
            <w:rStyle w:val="Hyperlink"/>
            <w:rFonts w:ascii="GHEA Grapalat" w:hAnsi="GHEA Grapalat"/>
            <w:lang w:val="af-ZA"/>
          </w:rPr>
          <w:t>.abrahamyan@yerevan.am</w:t>
        </w:r>
      </w:hyperlink>
    </w:p>
    <w:p w:rsidR="00D711A0" w:rsidRPr="009F7C63" w:rsidRDefault="00D711A0" w:rsidP="00EA176E">
      <w:pPr>
        <w:ind w:firstLine="708"/>
        <w:jc w:val="both"/>
        <w:rPr>
          <w:rFonts w:ascii="GHEA Grapalat" w:hAnsi="GHEA Grapalat"/>
        </w:rPr>
      </w:pPr>
      <w:r w:rsidRPr="009F7C63">
        <w:rPr>
          <w:rFonts w:ascii="GHEA Grapalat" w:hAnsi="GHEA Grapalat"/>
        </w:rPr>
        <w:t xml:space="preserve">      Заказчик. ЗАО “Ергорсвет”</w:t>
      </w:r>
    </w:p>
    <w:p w:rsidR="00D711A0" w:rsidRPr="001B32D9" w:rsidRDefault="00D711A0" w:rsidP="00EA176E">
      <w:pPr>
        <w:pStyle w:val="BodyTextIndent"/>
        <w:widowControl w:val="0"/>
        <w:spacing w:after="160" w:line="240" w:lineRule="auto"/>
        <w:ind w:firstLine="567"/>
        <w:rPr>
          <w:rFonts w:ascii="GHEA Grapalat" w:hAnsi="GHEA Grapalat"/>
          <w:i w:val="0"/>
          <w:sz w:val="24"/>
          <w:szCs w:val="24"/>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9044F1" w:rsidRDefault="00D711A0" w:rsidP="000F5AE7">
      <w:pPr>
        <w:pStyle w:val="BodyText"/>
        <w:widowControl w:val="0"/>
        <w:spacing w:after="0"/>
        <w:ind w:firstLine="567"/>
        <w:jc w:val="right"/>
        <w:rPr>
          <w:rFonts w:ascii="GHEA Grapalat" w:hAnsi="GHEA Grapalat" w:cs="Sylfaen"/>
          <w:i/>
        </w:rPr>
      </w:pPr>
      <w:r w:rsidRPr="009044F1">
        <w:rPr>
          <w:rFonts w:ascii="GHEA Grapalat" w:hAnsi="GHEA Grapalat"/>
          <w:i/>
        </w:rPr>
        <w:t>Утверждено</w:t>
      </w:r>
    </w:p>
    <w:p w:rsidR="00D711A0" w:rsidRPr="00016450" w:rsidRDefault="00D711A0" w:rsidP="000F5AE7">
      <w:pPr>
        <w:pStyle w:val="BodyText"/>
        <w:widowControl w:val="0"/>
        <w:spacing w:after="0"/>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Pr="006B18CD">
        <w:rPr>
          <w:rFonts w:ascii="GHEA Grapalat" w:hAnsi="GHEA Grapalat"/>
          <w:i/>
        </w:rPr>
        <w:t>ЕГС</w:t>
      </w:r>
      <w:r>
        <w:rPr>
          <w:rFonts w:ascii="GHEA Grapalat" w:hAnsi="GHEA Grapalat"/>
          <w:i/>
        </w:rPr>
        <w:t>-</w:t>
      </w:r>
      <w:r w:rsidRPr="00FD0971">
        <w:rPr>
          <w:rFonts w:ascii="GHEA Grapalat" w:hAnsi="GHEA Grapalat"/>
          <w:i/>
        </w:rPr>
        <w:t>GHAPDzB</w:t>
      </w:r>
      <w:r>
        <w:rPr>
          <w:rFonts w:ascii="GHEA Grapalat" w:hAnsi="GHEA Grapalat"/>
          <w:i/>
        </w:rPr>
        <w:t>-</w:t>
      </w:r>
      <w:r w:rsidR="000F5AE7">
        <w:rPr>
          <w:rFonts w:ascii="GHEA Grapalat" w:hAnsi="GHEA Grapalat"/>
          <w:i/>
        </w:rPr>
        <w:t>25/1</w:t>
      </w:r>
      <w:r w:rsidRPr="00515889">
        <w:rPr>
          <w:rFonts w:ascii="GHEA Grapalat" w:hAnsi="GHEA Grapalat" w:cs="Times Armenian"/>
          <w:i/>
        </w:rPr>
        <w:br/>
      </w:r>
      <w:r>
        <w:rPr>
          <w:rFonts w:ascii="GHEA Grapalat" w:hAnsi="GHEA Grapalat"/>
          <w:i/>
        </w:rPr>
        <w:t xml:space="preserve">№ </w:t>
      </w:r>
      <w:r w:rsidR="0023670E">
        <w:rPr>
          <w:rFonts w:ascii="GHEA Grapalat" w:hAnsi="GHEA Grapalat"/>
          <w:i/>
        </w:rPr>
        <w:t xml:space="preserve"> 3</w:t>
      </w:r>
      <w:r w:rsidR="0023670E">
        <w:rPr>
          <w:rFonts w:ascii="GHEA Grapalat" w:hAnsi="GHEA Grapalat"/>
          <w:i/>
          <w:lang w:val="hy-AM"/>
        </w:rPr>
        <w:t xml:space="preserve"> </w:t>
      </w:r>
      <w:r w:rsidRPr="006D6765">
        <w:rPr>
          <w:rFonts w:ascii="GHEA Grapalat" w:hAnsi="GHEA Grapalat"/>
          <w:i/>
        </w:rPr>
        <w:t xml:space="preserve">от </w:t>
      </w:r>
      <w:r w:rsidR="000F5AE7" w:rsidRPr="000F5AE7">
        <w:rPr>
          <w:rFonts w:ascii="GHEA Grapalat" w:hAnsi="GHEA Grapalat"/>
          <w:i/>
        </w:rPr>
        <w:t>14</w:t>
      </w:r>
      <w:r w:rsidRPr="006D6765">
        <w:rPr>
          <w:rFonts w:ascii="GHEA Grapalat" w:hAnsi="GHEA Grapalat"/>
          <w:i/>
        </w:rPr>
        <w:t>.</w:t>
      </w:r>
      <w:r w:rsidR="000F5AE7" w:rsidRPr="000F5AE7">
        <w:rPr>
          <w:rFonts w:ascii="GHEA Grapalat" w:hAnsi="GHEA Grapalat"/>
          <w:i/>
        </w:rPr>
        <w:t>11</w:t>
      </w:r>
      <w:r w:rsidRPr="006D6765">
        <w:rPr>
          <w:rFonts w:ascii="GHEA Grapalat" w:hAnsi="GHEA Grapalat"/>
          <w:i/>
        </w:rPr>
        <w:t>.</w:t>
      </w:r>
      <w:r>
        <w:rPr>
          <w:rFonts w:ascii="GHEA Grapalat" w:hAnsi="GHEA Grapalat"/>
          <w:i/>
        </w:rPr>
        <w:t>202</w:t>
      </w:r>
      <w:r w:rsidR="005E7946">
        <w:rPr>
          <w:rFonts w:ascii="GHEA Grapalat" w:hAnsi="GHEA Grapalat"/>
          <w:i/>
        </w:rPr>
        <w:t>4</w:t>
      </w:r>
      <w:r w:rsidRPr="00016450">
        <w:rPr>
          <w:rFonts w:ascii="GHEA Grapalat" w:hAnsi="GHEA Grapalat"/>
          <w:i/>
        </w:rPr>
        <w:t>г.</w:t>
      </w:r>
    </w:p>
    <w:p w:rsidR="00D711A0" w:rsidRPr="009044F1" w:rsidRDefault="00D711A0" w:rsidP="00EA176E">
      <w:pPr>
        <w:pStyle w:val="BodyText"/>
        <w:widowControl w:val="0"/>
        <w:spacing w:after="160"/>
        <w:ind w:right="-7" w:firstLine="567"/>
        <w:jc w:val="center"/>
        <w:rPr>
          <w:rFonts w:ascii="GHEA Grapalat" w:hAnsi="GHEA Grapalat"/>
        </w:rPr>
      </w:pPr>
    </w:p>
    <w:p w:rsidR="00D711A0" w:rsidRPr="003A1EBB" w:rsidRDefault="00D711A0" w:rsidP="00EA176E">
      <w:pPr>
        <w:pStyle w:val="BodyText"/>
        <w:widowControl w:val="0"/>
        <w:spacing w:after="160"/>
        <w:ind w:right="-7" w:firstLine="567"/>
        <w:jc w:val="center"/>
        <w:rPr>
          <w:rFonts w:ascii="GHEA Grapalat" w:hAnsi="GHEA Grapalat"/>
        </w:rPr>
      </w:pPr>
    </w:p>
    <w:p w:rsidR="00D711A0" w:rsidRPr="003A1EBB" w:rsidRDefault="00D711A0" w:rsidP="00EA176E">
      <w:pPr>
        <w:pStyle w:val="BodyText"/>
        <w:widowControl w:val="0"/>
        <w:spacing w:after="160"/>
        <w:ind w:right="-7" w:firstLine="567"/>
        <w:jc w:val="center"/>
        <w:rPr>
          <w:rFonts w:ascii="GHEA Grapalat" w:hAnsi="GHEA Grapalat"/>
        </w:rPr>
      </w:pPr>
    </w:p>
    <w:p w:rsidR="00D711A0" w:rsidRPr="002106B9" w:rsidRDefault="00D711A0" w:rsidP="00EA176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D711A0" w:rsidRPr="00016450" w:rsidRDefault="00D711A0" w:rsidP="00EA176E">
      <w:pPr>
        <w:pStyle w:val="BodyText"/>
        <w:widowControl w:val="0"/>
        <w:spacing w:after="160" w:line="360" w:lineRule="auto"/>
        <w:ind w:right="-7"/>
        <w:jc w:val="center"/>
        <w:rPr>
          <w:rFonts w:ascii="GHEA Grapalat" w:hAnsi="GHEA Grapalat"/>
        </w:rPr>
      </w:pPr>
    </w:p>
    <w:p w:rsidR="00D711A0" w:rsidRPr="00016450" w:rsidRDefault="00D711A0" w:rsidP="00EA176E">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D711A0" w:rsidRPr="00016450" w:rsidRDefault="00D711A0" w:rsidP="00EA176E">
      <w:pPr>
        <w:pStyle w:val="BodyText"/>
        <w:widowControl w:val="0"/>
        <w:spacing w:after="160" w:line="360" w:lineRule="auto"/>
        <w:ind w:right="-7"/>
        <w:jc w:val="center"/>
        <w:rPr>
          <w:rFonts w:ascii="GHEA Grapalat" w:hAnsi="GHEA Grapalat" w:cs="Sylfaen"/>
        </w:rPr>
      </w:pPr>
    </w:p>
    <w:p w:rsidR="00D711A0" w:rsidRPr="00C90F08" w:rsidRDefault="00D711A0" w:rsidP="00EA176E">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w:t>
      </w:r>
      <w:r w:rsidR="00EB3226" w:rsidRPr="00016450">
        <w:rPr>
          <w:rFonts w:ascii="GHEA Grapalat" w:hAnsi="GHEA Grapalat"/>
        </w:rPr>
        <w:t xml:space="preserve">ПРИОБРЕТЕНИЯ </w:t>
      </w:r>
      <w:r w:rsidR="00EB3226" w:rsidRPr="00582113">
        <w:rPr>
          <w:rFonts w:ascii="GHEA Grapalat" w:hAnsi="GHEA Grapalat" w:hint="eastAsia"/>
        </w:rPr>
        <w:t>СТРОИТЕЛЬН</w:t>
      </w:r>
      <w:r w:rsidR="00EB3226" w:rsidRPr="00582113">
        <w:rPr>
          <w:rFonts w:ascii="GHEA Grapalat" w:hAnsi="GHEA Grapalat"/>
        </w:rPr>
        <w:t xml:space="preserve">ЫХ </w:t>
      </w:r>
      <w:r w:rsidR="00031828" w:rsidRPr="00582113">
        <w:rPr>
          <w:rFonts w:ascii="GHEA Grapalat" w:hAnsi="GHEA Grapalat" w:hint="eastAsia"/>
        </w:rPr>
        <w:t>МАТЕРИАЛ</w:t>
      </w:r>
      <w:r w:rsidR="00031828" w:rsidRPr="00582113">
        <w:rPr>
          <w:rFonts w:ascii="GHEA Grapalat" w:hAnsi="GHEA Grapalat"/>
        </w:rPr>
        <w:t xml:space="preserve">ОВ И ЭЛЕКТРАТЕХНИЧЕСКИХ ТОВАРОВ  </w:t>
      </w:r>
      <w:r w:rsidRPr="00016450">
        <w:rPr>
          <w:rFonts w:ascii="GHEA Grapalat" w:hAnsi="GHEA Grapalat"/>
        </w:rPr>
        <w:t xml:space="preserve">ДЛЯ НУЖД </w:t>
      </w:r>
    </w:p>
    <w:p w:rsidR="00D711A0" w:rsidRPr="002106B9" w:rsidRDefault="00031828" w:rsidP="00EA176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D711A0" w:rsidRPr="009044F1" w:rsidRDefault="00D711A0" w:rsidP="00EA176E">
      <w:pPr>
        <w:pStyle w:val="BodyText"/>
        <w:widowControl w:val="0"/>
        <w:spacing w:after="160"/>
        <w:ind w:right="-7" w:firstLine="567"/>
        <w:jc w:val="center"/>
        <w:rPr>
          <w:rFonts w:ascii="GHEA Grapalat" w:hAnsi="GHEA Grapalat"/>
        </w:rPr>
      </w:pPr>
    </w:p>
    <w:p w:rsidR="00D711A0" w:rsidRPr="009044F1" w:rsidRDefault="00D711A0" w:rsidP="00EA176E">
      <w:pPr>
        <w:pStyle w:val="BodyText"/>
        <w:widowControl w:val="0"/>
        <w:spacing w:after="160"/>
        <w:ind w:right="-7" w:firstLine="567"/>
        <w:jc w:val="center"/>
        <w:rPr>
          <w:rFonts w:ascii="GHEA Grapalat" w:hAnsi="GHEA Grapalat"/>
        </w:rPr>
      </w:pPr>
    </w:p>
    <w:p w:rsidR="00D711A0" w:rsidRDefault="00D711A0" w:rsidP="00EA176E">
      <w:pPr>
        <w:rPr>
          <w:rFonts w:ascii="GHEA Grapalat" w:hAnsi="GHEA Grapalat"/>
        </w:rPr>
      </w:pPr>
      <w:r>
        <w:rPr>
          <w:rFonts w:ascii="GHEA Grapalat" w:hAnsi="GHEA Grapalat"/>
        </w:rPr>
        <w:br w:type="page"/>
      </w:r>
    </w:p>
    <w:p w:rsidR="00D711A0" w:rsidRPr="009044F1" w:rsidRDefault="00D711A0" w:rsidP="00EA176E">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711A0" w:rsidRPr="009044F1" w:rsidRDefault="00D711A0" w:rsidP="00EA176E">
      <w:pPr>
        <w:widowControl w:val="0"/>
        <w:spacing w:after="160"/>
        <w:ind w:firstLine="567"/>
        <w:jc w:val="center"/>
        <w:rPr>
          <w:rFonts w:ascii="GHEA Grapalat" w:hAnsi="GHEA Grapalat" w:cs="Sylfaen"/>
          <w:b/>
        </w:rPr>
      </w:pPr>
    </w:p>
    <w:p w:rsidR="00D711A0" w:rsidRPr="009044F1" w:rsidRDefault="00D711A0" w:rsidP="00EA176E">
      <w:pPr>
        <w:widowControl w:val="0"/>
        <w:spacing w:after="160"/>
        <w:jc w:val="center"/>
        <w:rPr>
          <w:rFonts w:ascii="GHEA Grapalat" w:hAnsi="GHEA Grapalat"/>
          <w:b/>
        </w:rPr>
      </w:pPr>
      <w:r w:rsidRPr="009044F1">
        <w:rPr>
          <w:rFonts w:ascii="GHEA Grapalat" w:hAnsi="GHEA Grapalat"/>
          <w:b/>
        </w:rPr>
        <w:t>СОДЕРЖАНИЕ</w:t>
      </w:r>
    </w:p>
    <w:p w:rsidR="00D711A0" w:rsidRPr="009044F1" w:rsidRDefault="00D711A0" w:rsidP="00EA176E">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D711A0" w:rsidRPr="002106B9" w:rsidRDefault="00031828" w:rsidP="00EA176E">
      <w:pPr>
        <w:pStyle w:val="BodyText"/>
        <w:widowControl w:val="0"/>
        <w:spacing w:after="160" w:line="360" w:lineRule="auto"/>
        <w:ind w:right="-7"/>
        <w:jc w:val="center"/>
        <w:rPr>
          <w:rFonts w:ascii="GHEA Grapalat" w:hAnsi="GHEA Grapalat"/>
          <w:b/>
        </w:rPr>
      </w:pPr>
      <w:r w:rsidRPr="00031828">
        <w:rPr>
          <w:rFonts w:ascii="GHEA Grapalat" w:hAnsi="GHEA Grapalat" w:hint="eastAsia"/>
          <w:b/>
        </w:rPr>
        <w:t>СТРОИТЕЛЬН</w:t>
      </w:r>
      <w:r w:rsidRPr="00031828">
        <w:rPr>
          <w:rFonts w:ascii="GHEA Grapalat" w:hAnsi="GHEA Grapalat"/>
          <w:b/>
        </w:rPr>
        <w:t xml:space="preserve">ЫХ </w:t>
      </w:r>
      <w:r w:rsidRPr="00031828">
        <w:rPr>
          <w:rFonts w:ascii="GHEA Grapalat" w:hAnsi="GHEA Grapalat" w:hint="eastAsia"/>
          <w:b/>
        </w:rPr>
        <w:t>МАТЕРИАЛ</w:t>
      </w:r>
      <w:r w:rsidRPr="00031828">
        <w:rPr>
          <w:rFonts w:ascii="GHEA Grapalat" w:hAnsi="GHEA Grapalat"/>
          <w:b/>
        </w:rPr>
        <w:t>ОВ И ЭЛЕКТРАТЕХНИЧЕСКИХ ТОВАРОВ</w:t>
      </w:r>
      <w:r w:rsidRPr="00582113">
        <w:rPr>
          <w:rFonts w:ascii="GHEA Grapalat" w:hAnsi="GHEA Grapalat"/>
        </w:rPr>
        <w:t xml:space="preserve">  </w:t>
      </w:r>
      <w:r w:rsidR="00D711A0">
        <w:rPr>
          <w:rFonts w:ascii="GHEA Grapalat" w:hAnsi="GHEA Grapalat"/>
          <w:b/>
        </w:rPr>
        <w:t xml:space="preserve">ДЛЯ НУЖД </w:t>
      </w:r>
      <w:r w:rsidRPr="002106B9">
        <w:rPr>
          <w:rFonts w:ascii="GHEA Grapalat" w:hAnsi="GHEA Grapalat"/>
          <w:b/>
        </w:rPr>
        <w:t>ЗАО “ЕРГОРСВЕТ”</w:t>
      </w:r>
    </w:p>
    <w:p w:rsidR="00D711A0" w:rsidRPr="009044F1" w:rsidRDefault="00D711A0" w:rsidP="00EA176E">
      <w:pPr>
        <w:widowControl w:val="0"/>
        <w:spacing w:after="160"/>
        <w:jc w:val="center"/>
        <w:rPr>
          <w:rFonts w:ascii="GHEA Grapalat" w:hAnsi="GHEA Grapalat" w:cs="Sylfaen"/>
          <w:b/>
        </w:rPr>
      </w:pPr>
    </w:p>
    <w:p w:rsidR="00D711A0" w:rsidRPr="009044F1" w:rsidRDefault="00D711A0" w:rsidP="00EA176E">
      <w:pPr>
        <w:widowControl w:val="0"/>
        <w:spacing w:after="160"/>
        <w:jc w:val="center"/>
        <w:rPr>
          <w:rFonts w:ascii="GHEA Grapalat" w:hAnsi="GHEA Grapalat" w:cs="Sylfaen"/>
          <w:b/>
        </w:rPr>
      </w:pPr>
    </w:p>
    <w:p w:rsidR="00D711A0" w:rsidRPr="008842CE" w:rsidRDefault="00D711A0" w:rsidP="00EA176E">
      <w:pPr>
        <w:widowControl w:val="0"/>
        <w:spacing w:after="160"/>
        <w:jc w:val="center"/>
        <w:rPr>
          <w:rFonts w:ascii="GHEA Grapalat" w:hAnsi="GHEA Grapalat"/>
          <w:b/>
        </w:rPr>
      </w:pPr>
      <w:r w:rsidRPr="009044F1">
        <w:rPr>
          <w:rFonts w:ascii="GHEA Grapalat" w:hAnsi="GHEA Grapalat"/>
          <w:b/>
        </w:rPr>
        <w:t>ЧАСТЬ I.</w:t>
      </w:r>
    </w:p>
    <w:p w:rsidR="00D711A0" w:rsidRPr="008842CE" w:rsidRDefault="00D711A0" w:rsidP="00EA176E">
      <w:pPr>
        <w:widowControl w:val="0"/>
        <w:spacing w:after="160"/>
        <w:jc w:val="center"/>
        <w:rPr>
          <w:rFonts w:ascii="GHEA Grapalat" w:hAnsi="GHEA Grapalat"/>
        </w:rPr>
      </w:pP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D711A0" w:rsidRPr="00543BAE"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D711A0" w:rsidRPr="009044F1" w:rsidRDefault="00D711A0" w:rsidP="00EA176E">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D711A0" w:rsidRPr="009044F1"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D711A0" w:rsidRPr="008842CE" w:rsidRDefault="00D711A0" w:rsidP="00EA176E">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D711A0" w:rsidRPr="00543BAE"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D711A0" w:rsidRDefault="00D711A0"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D711A0" w:rsidRDefault="00D711A0" w:rsidP="00EA176E">
      <w:pPr>
        <w:widowControl w:val="0"/>
        <w:spacing w:after="160"/>
        <w:jc w:val="center"/>
        <w:rPr>
          <w:rFonts w:ascii="GHEA Grapalat" w:hAnsi="GHEA Grapalat"/>
          <w:b/>
        </w:rPr>
      </w:pPr>
    </w:p>
    <w:p w:rsidR="00D711A0" w:rsidRPr="00374F4A" w:rsidRDefault="00D711A0" w:rsidP="00EA176E">
      <w:pPr>
        <w:widowControl w:val="0"/>
        <w:spacing w:after="160"/>
        <w:jc w:val="center"/>
        <w:rPr>
          <w:rFonts w:ascii="GHEA Grapalat" w:hAnsi="GHEA Grapalat"/>
          <w:b/>
        </w:rPr>
      </w:pPr>
      <w:r>
        <w:rPr>
          <w:rFonts w:ascii="GHEA Grapalat" w:hAnsi="GHEA Grapalat"/>
          <w:b/>
        </w:rPr>
        <w:t xml:space="preserve">ЧАСТЬ II. </w:t>
      </w:r>
    </w:p>
    <w:p w:rsidR="00D711A0" w:rsidRPr="00374F4A" w:rsidRDefault="00D711A0" w:rsidP="00EA176E">
      <w:pPr>
        <w:widowControl w:val="0"/>
        <w:spacing w:after="160"/>
        <w:jc w:val="center"/>
        <w:rPr>
          <w:rFonts w:ascii="GHEA Grapalat" w:hAnsi="GHEA Grapalat"/>
          <w:b/>
        </w:rPr>
      </w:pPr>
    </w:p>
    <w:p w:rsidR="00D711A0" w:rsidRDefault="00D711A0" w:rsidP="00EA176E">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D711A0" w:rsidRPr="008842CE" w:rsidRDefault="00D711A0" w:rsidP="00EA176E">
      <w:pPr>
        <w:widowControl w:val="0"/>
        <w:spacing w:after="160"/>
        <w:jc w:val="center"/>
        <w:rPr>
          <w:rFonts w:ascii="GHEA Grapalat" w:hAnsi="GHEA Grapalat"/>
          <w:b/>
        </w:rPr>
      </w:pP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D711A0" w:rsidRPr="003A1EBB"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D711A0" w:rsidRPr="00625529"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D711A0" w:rsidRPr="006D2DF7" w:rsidRDefault="00D711A0" w:rsidP="00EA176E">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Pr>
          <w:rFonts w:ascii="GHEA Grapalat" w:hAnsi="GHEA Grapalat"/>
        </w:rPr>
        <w:t>ЕГС-GHAPDzB-</w:t>
      </w:r>
      <w:r w:rsidR="000F5AE7">
        <w:rPr>
          <w:rFonts w:ascii="GHEA Grapalat" w:hAnsi="GHEA Grapalat"/>
        </w:rPr>
        <w:t>25/1</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D711A0" w:rsidRPr="000B2CFA" w:rsidRDefault="00D711A0" w:rsidP="00EA176E">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D711A0" w:rsidRPr="009044F1" w:rsidRDefault="00D711A0" w:rsidP="00EA176E">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D711A0" w:rsidRPr="009044F1" w:rsidRDefault="00D711A0" w:rsidP="00EA176E">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711A0" w:rsidRPr="00E75F64" w:rsidRDefault="00D711A0" w:rsidP="00EA176E">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A621CB" w:rsidRPr="003E4E74" w:rsidRDefault="00243BED" w:rsidP="00A621CB">
      <w:pPr>
        <w:pStyle w:val="BodyTextIndent"/>
        <w:spacing w:line="240" w:lineRule="auto"/>
        <w:jc w:val="left"/>
        <w:rPr>
          <w:rFonts w:ascii="GHEA Grapalat" w:hAnsi="GHEA Grapalat"/>
          <w:i w:val="0"/>
          <w:sz w:val="22"/>
          <w:szCs w:val="22"/>
          <w:lang w:val="af-ZA"/>
        </w:rPr>
      </w:pPr>
      <w:hyperlink r:id="rId9" w:history="1">
        <w:r w:rsidR="00A621CB" w:rsidRPr="009A4E55">
          <w:rPr>
            <w:rStyle w:val="Hyperlink"/>
            <w:rFonts w:ascii="GHEA Grapalat" w:hAnsi="GHEA Grapalat"/>
            <w:lang w:val="hy-AM"/>
          </w:rPr>
          <w:t>narine</w:t>
        </w:r>
        <w:r w:rsidR="00A621CB" w:rsidRPr="009A4E55">
          <w:rPr>
            <w:rStyle w:val="Hyperlink"/>
            <w:rFonts w:ascii="GHEA Grapalat" w:hAnsi="GHEA Grapalat"/>
            <w:lang w:val="af-ZA"/>
          </w:rPr>
          <w:t>.abrahamyan@yerevan.am</w:t>
        </w:r>
      </w:hyperlink>
    </w:p>
    <w:p w:rsidR="00D711A0" w:rsidRPr="00F37A32" w:rsidRDefault="00D711A0" w:rsidP="00EA176E">
      <w:pPr>
        <w:pStyle w:val="BodyTextIndent2"/>
        <w:widowControl w:val="0"/>
        <w:spacing w:after="160" w:line="240" w:lineRule="auto"/>
        <w:ind w:firstLine="567"/>
        <w:jc w:val="center"/>
        <w:rPr>
          <w:rFonts w:ascii="GHEA Grapalat" w:hAnsi="GHEA Grapalat"/>
          <w:lang w:val="en-US"/>
        </w:rPr>
      </w:pPr>
      <w:r w:rsidRPr="00F37A32">
        <w:rPr>
          <w:rFonts w:ascii="GHEA Grapalat" w:hAnsi="GHEA Grapalat"/>
          <w:sz w:val="24"/>
          <w:szCs w:val="24"/>
          <w:lang w:val="en-US"/>
        </w:rPr>
        <w:br w:type="page"/>
      </w:r>
      <w:r w:rsidRPr="00E2692D">
        <w:rPr>
          <w:rFonts w:ascii="GHEA Grapalat" w:hAnsi="GHEA Grapalat"/>
          <w:b/>
          <w:sz w:val="24"/>
          <w:szCs w:val="24"/>
        </w:rPr>
        <w:lastRenderedPageBreak/>
        <w:t>ЧАСТЬ</w:t>
      </w:r>
      <w:r w:rsidRPr="00F37A32">
        <w:rPr>
          <w:rFonts w:ascii="GHEA Grapalat" w:hAnsi="GHEA Grapalat"/>
          <w:b/>
          <w:sz w:val="24"/>
          <w:szCs w:val="24"/>
          <w:lang w:val="en-US"/>
        </w:rPr>
        <w:t xml:space="preserve"> I</w:t>
      </w:r>
    </w:p>
    <w:p w:rsidR="00D711A0" w:rsidRPr="00F37A32" w:rsidRDefault="00D711A0" w:rsidP="00EA176E">
      <w:pPr>
        <w:pStyle w:val="Heading3"/>
        <w:keepNext w:val="0"/>
        <w:widowControl w:val="0"/>
        <w:spacing w:after="160" w:line="240" w:lineRule="auto"/>
        <w:rPr>
          <w:rFonts w:ascii="GHEA Grapalat" w:hAnsi="GHEA Grapalat"/>
          <w:sz w:val="24"/>
          <w:szCs w:val="24"/>
          <w:lang w:val="en-US"/>
        </w:rPr>
      </w:pPr>
    </w:p>
    <w:p w:rsidR="00D711A0" w:rsidRPr="009044F1" w:rsidRDefault="00D711A0" w:rsidP="00EA176E">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D711A0" w:rsidRPr="009044F1" w:rsidRDefault="00D711A0" w:rsidP="00D711A0">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9A3C70">
        <w:rPr>
          <w:rFonts w:ascii="GHEA Grapalat" w:hAnsi="GHEA Grapalat"/>
          <w:b/>
          <w:i w:val="0"/>
          <w:sz w:val="24"/>
          <w:szCs w:val="24"/>
        </w:rPr>
        <w:t xml:space="preserve">" </w:t>
      </w:r>
      <w:r w:rsidR="001855F2" w:rsidRPr="00582113">
        <w:rPr>
          <w:rFonts w:ascii="GHEA Grapalat" w:hAnsi="GHEA Grapalat" w:hint="eastAsia"/>
          <w:i w:val="0"/>
          <w:sz w:val="24"/>
          <w:szCs w:val="24"/>
        </w:rPr>
        <w:t>строительн</w:t>
      </w:r>
      <w:r w:rsidR="001855F2" w:rsidRPr="00582113">
        <w:rPr>
          <w:rFonts w:ascii="GHEA Grapalat" w:hAnsi="GHEA Grapalat"/>
          <w:i w:val="0"/>
          <w:sz w:val="24"/>
          <w:szCs w:val="24"/>
        </w:rPr>
        <w:t xml:space="preserve">ых </w:t>
      </w:r>
      <w:r w:rsidR="001855F2" w:rsidRPr="00582113">
        <w:rPr>
          <w:rFonts w:ascii="GHEA Grapalat" w:hAnsi="GHEA Grapalat" w:hint="eastAsia"/>
          <w:i w:val="0"/>
          <w:sz w:val="24"/>
          <w:szCs w:val="24"/>
        </w:rPr>
        <w:t>материал</w:t>
      </w:r>
      <w:r w:rsidR="001855F2" w:rsidRPr="00582113">
        <w:rPr>
          <w:rFonts w:ascii="GHEA Grapalat" w:hAnsi="GHEA Grapalat"/>
          <w:i w:val="0"/>
          <w:sz w:val="24"/>
          <w:szCs w:val="24"/>
        </w:rPr>
        <w:t xml:space="preserve">ов и электратехнических товаров  </w:t>
      </w:r>
      <w:r w:rsidRPr="009044F1">
        <w:rPr>
          <w:rFonts w:ascii="GHEA Grapalat" w:hAnsi="GHEA Grapalat"/>
          <w:i w:val="0"/>
          <w:sz w:val="24"/>
          <w:szCs w:val="24"/>
        </w:rPr>
        <w:t>" (далее — также товар) для нужд "</w:t>
      </w:r>
      <w:r w:rsidRPr="00E16843">
        <w:rPr>
          <w:rFonts w:ascii="GHEA Grapalat" w:hAnsi="GHEA Grapalat"/>
        </w:rPr>
        <w:t xml:space="preserve"> </w:t>
      </w:r>
      <w:r w:rsidRPr="00E16843">
        <w:rPr>
          <w:rFonts w:ascii="GHEA Grapalat" w:hAnsi="GHEA Grapalat"/>
          <w:i w:val="0"/>
          <w:sz w:val="24"/>
          <w:szCs w:val="24"/>
        </w:rPr>
        <w:t>ЗАО “Ергорсвет</w:t>
      </w:r>
      <w:r w:rsidRPr="000B2CFA">
        <w:rPr>
          <w:rFonts w:ascii="GHEA Grapalat" w:hAnsi="GHEA Grapalat"/>
        </w:rPr>
        <w:t xml:space="preserve"> </w:t>
      </w:r>
      <w:r w:rsidRPr="009044F1">
        <w:rPr>
          <w:rFonts w:ascii="GHEA Grapalat" w:hAnsi="GHEA Grapalat"/>
          <w:i w:val="0"/>
          <w:sz w:val="24"/>
          <w:szCs w:val="24"/>
        </w:rPr>
        <w:t>", которые сгруппированы в лоты "</w:t>
      </w:r>
      <w:r w:rsidR="00746773">
        <w:rPr>
          <w:rFonts w:ascii="GHEA Grapalat" w:hAnsi="GHEA Grapalat"/>
          <w:i w:val="0"/>
          <w:sz w:val="24"/>
          <w:szCs w:val="24"/>
        </w:rPr>
        <w:t xml:space="preserve"> </w:t>
      </w:r>
      <w:r w:rsidR="000A0EC8">
        <w:rPr>
          <w:rFonts w:ascii="GHEA Grapalat" w:hAnsi="GHEA Grapalat"/>
          <w:i w:val="0"/>
          <w:sz w:val="24"/>
          <w:szCs w:val="24"/>
          <w:lang w:val="hy-AM"/>
        </w:rPr>
        <w:t>4</w:t>
      </w:r>
      <w:r w:rsidR="001855F2">
        <w:rPr>
          <w:rFonts w:ascii="GHEA Grapalat" w:hAnsi="GHEA Grapalat"/>
          <w:i w:val="0"/>
          <w:sz w:val="24"/>
          <w:szCs w:val="24"/>
        </w:rPr>
        <w:t>4</w:t>
      </w:r>
      <w:r w:rsidRPr="00FD14D7">
        <w:rPr>
          <w:rFonts w:ascii="GHEA Grapalat" w:hAnsi="GHEA Grapalat"/>
          <w:i w:val="0"/>
          <w:sz w:val="24"/>
          <w:szCs w:val="24"/>
        </w:rPr>
        <w:t xml:space="preserve"> </w:t>
      </w:r>
      <w:r w:rsidRPr="009044F1">
        <w:rPr>
          <w:rFonts w:ascii="GHEA Grapalat" w:hAnsi="GHEA Grapalat"/>
          <w:i w:val="0"/>
          <w:sz w:val="24"/>
          <w:szCs w:val="24"/>
        </w:rPr>
        <w:t>":</w:t>
      </w:r>
      <w:r w:rsidR="001855F2">
        <w:rPr>
          <w:rFonts w:ascii="GHEA Grapalat" w:hAnsi="GHEA Grapalat"/>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417"/>
        <w:gridCol w:w="5287"/>
      </w:tblGrid>
      <w:tr w:rsidR="00922B0C" w:rsidRPr="00B16478" w:rsidTr="00606D91">
        <w:trPr>
          <w:jc w:val="center"/>
        </w:trPr>
        <w:tc>
          <w:tcPr>
            <w:tcW w:w="3947" w:type="dxa"/>
            <w:gridSpan w:val="2"/>
            <w:vAlign w:val="center"/>
          </w:tcPr>
          <w:p w:rsidR="00922B0C" w:rsidRPr="00B16478" w:rsidRDefault="00922B0C" w:rsidP="00885259">
            <w:pPr>
              <w:pStyle w:val="BodyTextIndent2"/>
              <w:widowControl w:val="0"/>
              <w:spacing w:after="120" w:line="240" w:lineRule="auto"/>
              <w:ind w:firstLine="0"/>
              <w:jc w:val="center"/>
              <w:rPr>
                <w:rFonts w:ascii="GHEA Grapalat" w:hAnsi="GHEA Grapalat"/>
                <w:b/>
                <w:i/>
                <w:sz w:val="24"/>
                <w:szCs w:val="24"/>
              </w:rPr>
            </w:pPr>
            <w:r w:rsidRPr="00B16478">
              <w:rPr>
                <w:rFonts w:ascii="GHEA Grapalat" w:hAnsi="GHEA Grapalat"/>
                <w:b/>
                <w:i/>
                <w:sz w:val="24"/>
                <w:szCs w:val="24"/>
              </w:rPr>
              <w:t>Лотов</w:t>
            </w:r>
          </w:p>
        </w:tc>
        <w:tc>
          <w:tcPr>
            <w:tcW w:w="5287" w:type="dxa"/>
            <w:vMerge w:val="restart"/>
            <w:vAlign w:val="center"/>
          </w:tcPr>
          <w:p w:rsidR="00922B0C" w:rsidRPr="00B16478" w:rsidRDefault="00922B0C" w:rsidP="00885259">
            <w:pPr>
              <w:pStyle w:val="BodyTextIndent2"/>
              <w:widowControl w:val="0"/>
              <w:spacing w:after="120" w:line="240" w:lineRule="auto"/>
              <w:ind w:firstLine="0"/>
              <w:jc w:val="center"/>
              <w:rPr>
                <w:rFonts w:ascii="GHEA Grapalat" w:hAnsi="GHEA Grapalat"/>
                <w:b/>
                <w:i/>
                <w:sz w:val="24"/>
                <w:szCs w:val="24"/>
              </w:rPr>
            </w:pPr>
            <w:r w:rsidRPr="00B16478">
              <w:rPr>
                <w:rFonts w:ascii="GHEA Grapalat" w:hAnsi="GHEA Grapalat"/>
                <w:b/>
                <w:i/>
                <w:sz w:val="24"/>
                <w:szCs w:val="24"/>
              </w:rPr>
              <w:t>Наименование лота</w:t>
            </w:r>
          </w:p>
        </w:tc>
      </w:tr>
      <w:tr w:rsidR="00922B0C" w:rsidRPr="00B16478" w:rsidTr="00606D91">
        <w:trPr>
          <w:jc w:val="center"/>
        </w:trPr>
        <w:tc>
          <w:tcPr>
            <w:tcW w:w="1530" w:type="dxa"/>
            <w:vAlign w:val="center"/>
          </w:tcPr>
          <w:p w:rsidR="00922B0C" w:rsidRPr="00B16478" w:rsidRDefault="00922B0C" w:rsidP="00885259">
            <w:pPr>
              <w:pStyle w:val="BodyTextIndent2"/>
              <w:widowControl w:val="0"/>
              <w:spacing w:line="240" w:lineRule="auto"/>
              <w:ind w:firstLine="0"/>
              <w:jc w:val="center"/>
              <w:rPr>
                <w:rFonts w:ascii="GHEA Grapalat" w:hAnsi="GHEA Grapalat"/>
                <w:sz w:val="24"/>
                <w:szCs w:val="24"/>
              </w:rPr>
            </w:pPr>
            <w:r w:rsidRPr="00B16478">
              <w:rPr>
                <w:rFonts w:ascii="GHEA Grapalat" w:hAnsi="GHEA Grapalat"/>
                <w:b/>
                <w:i/>
                <w:sz w:val="24"/>
                <w:szCs w:val="24"/>
              </w:rPr>
              <w:t>Номера</w:t>
            </w:r>
          </w:p>
        </w:tc>
        <w:tc>
          <w:tcPr>
            <w:tcW w:w="2417" w:type="dxa"/>
            <w:vAlign w:val="center"/>
          </w:tcPr>
          <w:p w:rsidR="00922B0C" w:rsidRPr="00B16478" w:rsidRDefault="00922B0C" w:rsidP="00885259">
            <w:pPr>
              <w:pStyle w:val="BodyTextIndent2"/>
              <w:widowControl w:val="0"/>
              <w:spacing w:line="240" w:lineRule="auto"/>
              <w:ind w:firstLine="0"/>
              <w:jc w:val="center"/>
              <w:rPr>
                <w:rFonts w:ascii="GHEA Grapalat" w:hAnsi="GHEA Grapalat"/>
                <w:b/>
                <w:i/>
                <w:sz w:val="24"/>
                <w:szCs w:val="24"/>
                <w:lang w:val="en-US"/>
              </w:rPr>
            </w:pPr>
            <w:r w:rsidRPr="00B16478">
              <w:rPr>
                <w:rFonts w:ascii="GHEA Grapalat" w:hAnsi="GHEA Grapalat"/>
                <w:b/>
                <w:i/>
                <w:sz w:val="24"/>
                <w:szCs w:val="24"/>
              </w:rPr>
              <w:t>Цена закупки</w:t>
            </w:r>
          </w:p>
          <w:p w:rsidR="00922B0C" w:rsidRPr="00B16478" w:rsidRDefault="00922B0C" w:rsidP="00885259">
            <w:pPr>
              <w:widowControl w:val="0"/>
              <w:jc w:val="center"/>
              <w:rPr>
                <w:rFonts w:ascii="GHEA Grapalat" w:hAnsi="GHEA Grapalat"/>
                <w:lang w:val="en-US"/>
              </w:rPr>
            </w:pPr>
            <w:r w:rsidRPr="00B16478">
              <w:rPr>
                <w:rFonts w:ascii="GHEA Grapalat" w:hAnsi="GHEA Grapalat"/>
              </w:rPr>
              <w:t>драмов РА</w:t>
            </w:r>
            <w:r w:rsidRPr="00B16478">
              <w:rPr>
                <w:rFonts w:ascii="GHEA Grapalat" w:hAnsi="GHEA Grapalat"/>
                <w:lang w:val="en-US"/>
              </w:rPr>
              <w:t xml:space="preserve"> </w:t>
            </w:r>
          </w:p>
        </w:tc>
        <w:tc>
          <w:tcPr>
            <w:tcW w:w="5287" w:type="dxa"/>
            <w:vMerge/>
            <w:vAlign w:val="center"/>
          </w:tcPr>
          <w:p w:rsidR="00922B0C" w:rsidRPr="00B16478" w:rsidRDefault="00922B0C" w:rsidP="00885259">
            <w:pPr>
              <w:pStyle w:val="BodyTextIndent2"/>
              <w:widowControl w:val="0"/>
              <w:spacing w:after="120" w:line="240" w:lineRule="auto"/>
              <w:ind w:firstLine="0"/>
              <w:rPr>
                <w:rFonts w:ascii="GHEA Grapalat" w:hAnsi="GHEA Grapalat"/>
                <w:b/>
                <w:i/>
                <w:sz w:val="24"/>
                <w:szCs w:val="24"/>
              </w:rPr>
            </w:pPr>
          </w:p>
        </w:tc>
      </w:tr>
      <w:tr w:rsidR="00BF6650" w:rsidRPr="009044F1" w:rsidTr="00606D91">
        <w:trPr>
          <w:trHeight w:val="476"/>
          <w:jc w:val="center"/>
        </w:trPr>
        <w:tc>
          <w:tcPr>
            <w:tcW w:w="1530" w:type="dxa"/>
          </w:tcPr>
          <w:p w:rsidR="00BF6650" w:rsidRPr="00161552" w:rsidRDefault="00BF6650" w:rsidP="00BF6650">
            <w:pPr>
              <w:pStyle w:val="BodyTextIndent2"/>
              <w:spacing w:line="240" w:lineRule="auto"/>
              <w:ind w:firstLine="0"/>
              <w:jc w:val="center"/>
              <w:rPr>
                <w:rFonts w:ascii="Arial" w:hAnsi="Arial" w:cs="Arial"/>
                <w:sz w:val="22"/>
              </w:rPr>
            </w:pPr>
            <w:r w:rsidRPr="00F16CD8">
              <w:t>1</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w:hAnsi="Arial" w:cs="Arial"/>
                <w:lang w:val="hy-AM"/>
              </w:rPr>
              <w:t xml:space="preserve"> </w:t>
            </w:r>
            <w:r>
              <w:rPr>
                <w:rFonts w:ascii="Arial LatArm" w:hAnsi="Arial LatArm" w:cs="Arial"/>
              </w:rPr>
              <w:t>1440000</w:t>
            </w:r>
          </w:p>
        </w:tc>
        <w:tc>
          <w:tcPr>
            <w:tcW w:w="5287" w:type="dxa"/>
            <w:vAlign w:val="center"/>
          </w:tcPr>
          <w:p w:rsidR="00BF6650" w:rsidRPr="00E75EE4" w:rsidRDefault="00BF6650" w:rsidP="00BF6650">
            <w:pPr>
              <w:rPr>
                <w:rFonts w:ascii="Calibri" w:hAnsi="Calibri" w:cs="Calibri"/>
                <w:color w:val="000000"/>
                <w:lang w:val="en-US"/>
              </w:rPr>
            </w:pPr>
            <w:r>
              <w:rPr>
                <w:rFonts w:ascii="Calibri" w:hAnsi="Calibri" w:cs="Calibri"/>
                <w:color w:val="000000"/>
              </w:rPr>
              <w:t>Лампа LED 15 Вт,</w:t>
            </w:r>
          </w:p>
        </w:tc>
      </w:tr>
      <w:tr w:rsidR="00BF6650" w:rsidRPr="009044F1" w:rsidTr="00606D91">
        <w:trPr>
          <w:trHeight w:val="476"/>
          <w:jc w:val="center"/>
        </w:trPr>
        <w:tc>
          <w:tcPr>
            <w:tcW w:w="1530" w:type="dxa"/>
          </w:tcPr>
          <w:p w:rsidR="00BF6650" w:rsidRPr="00161552" w:rsidRDefault="00BF6650" w:rsidP="00BF6650">
            <w:pPr>
              <w:pStyle w:val="BodyTextIndent2"/>
              <w:spacing w:line="240" w:lineRule="auto"/>
              <w:ind w:firstLine="0"/>
              <w:jc w:val="center"/>
              <w:rPr>
                <w:rFonts w:ascii="Arial" w:hAnsi="Arial" w:cs="Arial"/>
                <w:sz w:val="22"/>
              </w:rPr>
            </w:pPr>
            <w:r w:rsidRPr="00F16CD8">
              <w:t>2</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120000</w:t>
            </w:r>
          </w:p>
        </w:tc>
        <w:tc>
          <w:tcPr>
            <w:tcW w:w="5287" w:type="dxa"/>
            <w:vAlign w:val="center"/>
          </w:tcPr>
          <w:p w:rsidR="00BF6650" w:rsidRDefault="00BF6650" w:rsidP="00BF6650">
            <w:pPr>
              <w:rPr>
                <w:rFonts w:ascii="Calibri" w:hAnsi="Calibri" w:cs="Calibri"/>
                <w:color w:val="000000"/>
              </w:rPr>
            </w:pPr>
            <w:r>
              <w:rPr>
                <w:rFonts w:ascii="Calibri" w:hAnsi="Calibri" w:cs="Calibri"/>
                <w:color w:val="000000"/>
              </w:rPr>
              <w:t>Лампа LED 45 Вт</w:t>
            </w:r>
          </w:p>
        </w:tc>
      </w:tr>
      <w:tr w:rsidR="00BF6650" w:rsidRPr="009044F1" w:rsidTr="00606D91">
        <w:trPr>
          <w:trHeight w:val="476"/>
          <w:jc w:val="center"/>
        </w:trPr>
        <w:tc>
          <w:tcPr>
            <w:tcW w:w="1530" w:type="dxa"/>
          </w:tcPr>
          <w:p w:rsidR="00BF6650" w:rsidRPr="00161552" w:rsidRDefault="00BF6650" w:rsidP="00BF6650">
            <w:pPr>
              <w:pStyle w:val="BodyTextIndent2"/>
              <w:spacing w:line="240" w:lineRule="auto"/>
              <w:ind w:firstLine="0"/>
              <w:jc w:val="center"/>
              <w:rPr>
                <w:rFonts w:ascii="Arial" w:hAnsi="Arial" w:cs="Arial"/>
                <w:sz w:val="22"/>
              </w:rPr>
            </w:pPr>
            <w:r w:rsidRPr="00F16CD8">
              <w:t>3</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89120</w:t>
            </w:r>
          </w:p>
        </w:tc>
        <w:tc>
          <w:tcPr>
            <w:tcW w:w="5287" w:type="dxa"/>
            <w:vAlign w:val="center"/>
          </w:tcPr>
          <w:p w:rsidR="00BF6650" w:rsidRDefault="00BF6650" w:rsidP="00BF6650">
            <w:pPr>
              <w:rPr>
                <w:rFonts w:ascii="Arial LatArm" w:hAnsi="Arial LatArm" w:cs="Calibri"/>
              </w:rPr>
            </w:pPr>
            <w:r>
              <w:rPr>
                <w:rFonts w:ascii="Calibri" w:hAnsi="Calibri" w:cs="Calibri"/>
              </w:rPr>
              <w:t>Болт</w:t>
            </w:r>
            <w:r>
              <w:rPr>
                <w:rFonts w:ascii="Arial LatArm" w:hAnsi="Arial LatArm" w:cs="Calibri"/>
              </w:rPr>
              <w:t xml:space="preserve">, </w:t>
            </w:r>
            <w:r>
              <w:rPr>
                <w:rFonts w:ascii="Calibri" w:hAnsi="Calibri" w:cs="Calibri"/>
              </w:rPr>
              <w:t>гайка</w:t>
            </w:r>
            <w:r>
              <w:rPr>
                <w:rFonts w:ascii="Arial LatArm" w:hAnsi="Arial LatArm" w:cs="Calibri"/>
              </w:rPr>
              <w:t xml:space="preserve">, </w:t>
            </w:r>
            <w:r>
              <w:rPr>
                <w:rFonts w:ascii="Calibri" w:hAnsi="Calibri" w:cs="Calibri"/>
              </w:rPr>
              <w:t>шайба</w:t>
            </w:r>
          </w:p>
        </w:tc>
      </w:tr>
      <w:tr w:rsidR="00BF6650" w:rsidRPr="009044F1" w:rsidTr="00606D91">
        <w:trPr>
          <w:trHeight w:val="476"/>
          <w:jc w:val="center"/>
        </w:trPr>
        <w:tc>
          <w:tcPr>
            <w:tcW w:w="1530" w:type="dxa"/>
          </w:tcPr>
          <w:p w:rsidR="00BF6650" w:rsidRPr="00161552" w:rsidRDefault="00BF6650" w:rsidP="00BF6650">
            <w:pPr>
              <w:pStyle w:val="BodyTextIndent2"/>
              <w:spacing w:line="240" w:lineRule="auto"/>
              <w:ind w:firstLine="0"/>
              <w:jc w:val="center"/>
              <w:rPr>
                <w:rFonts w:ascii="Arial" w:hAnsi="Arial" w:cs="Arial"/>
                <w:sz w:val="22"/>
              </w:rPr>
            </w:pPr>
            <w:r w:rsidRPr="00F16CD8">
              <w:t>4</w:t>
            </w:r>
          </w:p>
        </w:tc>
        <w:tc>
          <w:tcPr>
            <w:tcW w:w="2417" w:type="dxa"/>
            <w:vAlign w:val="center"/>
          </w:tcPr>
          <w:p w:rsidR="00BF6650" w:rsidRPr="00161552" w:rsidRDefault="00BF6650" w:rsidP="00606D91">
            <w:pPr>
              <w:rPr>
                <w:rFonts w:ascii="Arial LatArm" w:hAnsi="Arial LatArm" w:cs="Arial"/>
              </w:rPr>
            </w:pPr>
            <w:r>
              <w:rPr>
                <w:rFonts w:ascii="Arial" w:hAnsi="Arial" w:cs="Arial"/>
                <w:lang w:val="hy-AM"/>
              </w:rPr>
              <w:t xml:space="preserve"> </w:t>
            </w:r>
            <w:r>
              <w:rPr>
                <w:rFonts w:ascii="Arial" w:hAnsi="Arial" w:cs="Arial"/>
              </w:rPr>
              <w:t>До</w:t>
            </w:r>
            <w:r>
              <w:rPr>
                <w:rFonts w:ascii="Arial LatArm" w:hAnsi="Arial LatArm" w:cs="Arial"/>
              </w:rPr>
              <w:t xml:space="preserve"> 1575000</w:t>
            </w:r>
          </w:p>
        </w:tc>
        <w:tc>
          <w:tcPr>
            <w:tcW w:w="5287" w:type="dxa"/>
            <w:vAlign w:val="center"/>
          </w:tcPr>
          <w:p w:rsidR="00BF6650" w:rsidRDefault="00BF6650" w:rsidP="00BF6650">
            <w:pPr>
              <w:rPr>
                <w:rFonts w:ascii="Arial LatArm" w:hAnsi="Arial LatArm" w:cs="Calibri"/>
              </w:rPr>
            </w:pPr>
            <w:r>
              <w:rPr>
                <w:rFonts w:ascii="Calibri" w:hAnsi="Calibri" w:cs="Calibri"/>
              </w:rPr>
              <w:t>Проволока</w:t>
            </w:r>
            <w:r>
              <w:rPr>
                <w:rFonts w:ascii="Arial LatArm" w:hAnsi="Arial LatArm" w:cs="Calibri"/>
              </w:rPr>
              <w:t xml:space="preserve"> </w:t>
            </w:r>
            <w:r>
              <w:rPr>
                <w:rFonts w:ascii="Calibri" w:hAnsi="Calibri" w:cs="Calibri"/>
              </w:rPr>
              <w:t>неотожженная</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5</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43200</w:t>
            </w:r>
          </w:p>
        </w:tc>
        <w:tc>
          <w:tcPr>
            <w:tcW w:w="5287" w:type="dxa"/>
            <w:vAlign w:val="center"/>
          </w:tcPr>
          <w:p w:rsidR="00BF6650" w:rsidRDefault="00BF6650" w:rsidP="00BF6650">
            <w:pPr>
              <w:rPr>
                <w:rFonts w:ascii="Arial LatArm" w:hAnsi="Arial LatArm" w:cs="Calibri"/>
              </w:rPr>
            </w:pPr>
            <w:r>
              <w:rPr>
                <w:rFonts w:ascii="Calibri" w:hAnsi="Calibri" w:cs="Calibri"/>
              </w:rPr>
              <w:t>Болт</w:t>
            </w:r>
            <w:r>
              <w:rPr>
                <w:rFonts w:ascii="Arial LatArm" w:hAnsi="Arial LatArm" w:cs="Calibri"/>
              </w:rPr>
              <w:t xml:space="preserve">, </w:t>
            </w:r>
            <w:r>
              <w:rPr>
                <w:rFonts w:ascii="Calibri" w:hAnsi="Calibri" w:cs="Calibri"/>
              </w:rPr>
              <w:t>гайка</w:t>
            </w:r>
            <w:r>
              <w:rPr>
                <w:rFonts w:ascii="Arial LatArm" w:hAnsi="Arial LatArm" w:cs="Calibri"/>
              </w:rPr>
              <w:t xml:space="preserve">, </w:t>
            </w:r>
            <w:r>
              <w:rPr>
                <w:rFonts w:ascii="Calibri" w:hAnsi="Calibri" w:cs="Calibri"/>
              </w:rPr>
              <w:t>шайба</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6</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404100</w:t>
            </w:r>
          </w:p>
        </w:tc>
        <w:tc>
          <w:tcPr>
            <w:tcW w:w="5287" w:type="dxa"/>
            <w:vAlign w:val="center"/>
          </w:tcPr>
          <w:p w:rsidR="00BF6650" w:rsidRDefault="00BF6650" w:rsidP="00BF6650">
            <w:pP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3.2 </w:t>
            </w:r>
            <w:r>
              <w:rPr>
                <w:rFonts w:ascii="Calibri" w:hAnsi="Calibri" w:cs="Calibri"/>
              </w:rPr>
              <w:t>мм</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7</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29100</w:t>
            </w:r>
          </w:p>
        </w:tc>
        <w:tc>
          <w:tcPr>
            <w:tcW w:w="5287" w:type="dxa"/>
            <w:vAlign w:val="center"/>
          </w:tcPr>
          <w:p w:rsidR="00BF6650" w:rsidRDefault="00BF6650" w:rsidP="00BF6650">
            <w:pP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8</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82800</w:t>
            </w:r>
          </w:p>
        </w:tc>
        <w:tc>
          <w:tcPr>
            <w:tcW w:w="5287" w:type="dxa"/>
            <w:vAlign w:val="center"/>
          </w:tcPr>
          <w:p w:rsidR="00BF6650" w:rsidRDefault="00BF6650" w:rsidP="00BF6650">
            <w:pP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9</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328200</w:t>
            </w:r>
          </w:p>
        </w:tc>
        <w:tc>
          <w:tcPr>
            <w:tcW w:w="5287" w:type="dxa"/>
            <w:vAlign w:val="center"/>
          </w:tcPr>
          <w:p w:rsidR="00BF6650" w:rsidRDefault="00BF6650" w:rsidP="00BF6650">
            <w:pP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300</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10</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41400</w:t>
            </w:r>
          </w:p>
        </w:tc>
        <w:tc>
          <w:tcPr>
            <w:tcW w:w="5287" w:type="dxa"/>
            <w:vAlign w:val="center"/>
          </w:tcPr>
          <w:p w:rsidR="00BF6650" w:rsidRDefault="00BF6650" w:rsidP="00BF6650">
            <w:pPr>
              <w:rPr>
                <w:rFonts w:ascii="Arial LatArm" w:hAnsi="Arial LatArm" w:cs="Calibri"/>
              </w:rPr>
            </w:pPr>
            <w:r>
              <w:rPr>
                <w:rFonts w:ascii="Calibri" w:hAnsi="Calibri" w:cs="Calibri"/>
              </w:rPr>
              <w:t>Шлифовальный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11</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40800</w:t>
            </w:r>
          </w:p>
        </w:tc>
        <w:tc>
          <w:tcPr>
            <w:tcW w:w="5287" w:type="dxa"/>
            <w:vAlign w:val="center"/>
          </w:tcPr>
          <w:p w:rsidR="00BF6650" w:rsidRDefault="00BF6650" w:rsidP="00BF6650">
            <w:pPr>
              <w:rPr>
                <w:rFonts w:ascii="Arial LatArm" w:hAnsi="Arial LatArm" w:cs="Calibri"/>
              </w:rPr>
            </w:pPr>
            <w:r>
              <w:rPr>
                <w:rFonts w:ascii="Calibri" w:hAnsi="Calibri" w:cs="Calibri"/>
              </w:rPr>
              <w:t>Шлифовальный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12</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19700</w:t>
            </w:r>
          </w:p>
        </w:tc>
        <w:tc>
          <w:tcPr>
            <w:tcW w:w="5287" w:type="dxa"/>
            <w:vAlign w:val="center"/>
          </w:tcPr>
          <w:p w:rsidR="00BF6650" w:rsidRDefault="00BF6650" w:rsidP="00BF6650">
            <w:pPr>
              <w:rPr>
                <w:rFonts w:ascii="Calibri" w:hAnsi="Calibri" w:cs="Calibri"/>
                <w:color w:val="000000"/>
              </w:rPr>
            </w:pPr>
            <w:r>
              <w:rPr>
                <w:rFonts w:ascii="Calibri" w:hAnsi="Calibri" w:cs="Calibri"/>
                <w:color w:val="000000"/>
              </w:rPr>
              <w:t>Лепестковый шлифовальный диск Ф 115,  N 80</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pPr>
          </w:p>
          <w:p w:rsidR="00BF6650" w:rsidRDefault="00BF6650" w:rsidP="00BF6650">
            <w:pPr>
              <w:pStyle w:val="BodyTextIndent2"/>
              <w:spacing w:line="240" w:lineRule="auto"/>
              <w:ind w:firstLine="0"/>
              <w:jc w:val="center"/>
              <w:rPr>
                <w:rFonts w:ascii="Arial" w:hAnsi="Arial" w:cs="Arial"/>
                <w:sz w:val="22"/>
              </w:rPr>
            </w:pPr>
            <w:r w:rsidRPr="00F16CD8">
              <w:t>13</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16000</w:t>
            </w:r>
          </w:p>
        </w:tc>
        <w:tc>
          <w:tcPr>
            <w:tcW w:w="5287" w:type="dxa"/>
            <w:vAlign w:val="center"/>
          </w:tcPr>
          <w:p w:rsidR="00BF6650" w:rsidRDefault="00BF6650" w:rsidP="00BF6650">
            <w:pPr>
              <w:rPr>
                <w:rFonts w:ascii="Calibri" w:hAnsi="Calibri" w:cs="Calibri"/>
                <w:color w:val="000000"/>
              </w:rPr>
            </w:pPr>
            <w:r>
              <w:rPr>
                <w:rFonts w:ascii="Calibri" w:hAnsi="Calibri" w:cs="Calibri"/>
                <w:color w:val="000000"/>
              </w:rPr>
              <w:t>Щетка чашка для чистки, с двухслойной железной проволокой</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14</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1158000</w:t>
            </w:r>
          </w:p>
        </w:tc>
        <w:tc>
          <w:tcPr>
            <w:tcW w:w="5287" w:type="dxa"/>
            <w:vAlign w:val="center"/>
          </w:tcPr>
          <w:p w:rsidR="00BF6650" w:rsidRDefault="00BF6650" w:rsidP="00BF6650">
            <w:pPr>
              <w:rPr>
                <w:rFonts w:ascii="Arial LatArm" w:hAnsi="Arial LatArm" w:cs="Calibri"/>
              </w:rPr>
            </w:pPr>
            <w:r>
              <w:rPr>
                <w:rFonts w:ascii="Calibri" w:hAnsi="Calibri" w:cs="Calibri"/>
              </w:rPr>
              <w:t>Цемент</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мешке</w:t>
            </w:r>
            <w:r>
              <w:rPr>
                <w:rFonts w:ascii="Arial LatArm" w:hAnsi="Arial LatArm" w:cs="Calibri"/>
              </w:rPr>
              <w:t xml:space="preserve"> </w:t>
            </w:r>
            <w:r>
              <w:rPr>
                <w:rFonts w:ascii="Calibri" w:hAnsi="Calibri" w:cs="Calibri"/>
              </w:rPr>
              <w:t>по</w:t>
            </w:r>
            <w:r>
              <w:rPr>
                <w:rFonts w:ascii="Arial LatArm" w:hAnsi="Arial LatArm" w:cs="Calibri"/>
              </w:rPr>
              <w:t xml:space="preserve"> 50 </w:t>
            </w:r>
            <w:r>
              <w:rPr>
                <w:rFonts w:ascii="Calibri" w:hAnsi="Calibri" w:cs="Calibri"/>
              </w:rPr>
              <w:t>кг</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15</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266660</w:t>
            </w:r>
          </w:p>
        </w:tc>
        <w:tc>
          <w:tcPr>
            <w:tcW w:w="5287" w:type="dxa"/>
            <w:vAlign w:val="center"/>
          </w:tcPr>
          <w:p w:rsidR="00BF6650" w:rsidRDefault="00BF6650" w:rsidP="00BF6650">
            <w:pPr>
              <w:rPr>
                <w:rFonts w:ascii="Arial LatRus" w:hAnsi="Arial LatRus" w:cs="Calibri"/>
              </w:rPr>
            </w:pPr>
            <w:r>
              <w:rPr>
                <w:rFonts w:ascii="Calibri" w:hAnsi="Calibri" w:cs="Calibri"/>
              </w:rPr>
              <w:t>Синий</w:t>
            </w:r>
            <w:r>
              <w:rPr>
                <w:rFonts w:ascii="Arial LatRus" w:hAnsi="Arial LatRus" w:cs="Calibri"/>
              </w:rPr>
              <w:t xml:space="preserve"> </w:t>
            </w:r>
            <w:r>
              <w:rPr>
                <w:rFonts w:ascii="Calibri" w:hAnsi="Calibri" w:cs="Calibri"/>
              </w:rPr>
              <w:t>песок</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16</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140000</w:t>
            </w:r>
          </w:p>
        </w:tc>
        <w:tc>
          <w:tcPr>
            <w:tcW w:w="5287" w:type="dxa"/>
            <w:vAlign w:val="center"/>
          </w:tcPr>
          <w:p w:rsidR="00BF6650" w:rsidRDefault="00BF6650" w:rsidP="00BF6650">
            <w:pPr>
              <w:rPr>
                <w:rFonts w:ascii="Arial LatRus" w:hAnsi="Arial LatRus" w:cs="Calibri"/>
              </w:rPr>
            </w:pPr>
            <w:r>
              <w:rPr>
                <w:rFonts w:ascii="Calibri" w:hAnsi="Calibri" w:cs="Calibri"/>
              </w:rPr>
              <w:t>Полиэтиленовый</w:t>
            </w:r>
            <w:r>
              <w:rPr>
                <w:rFonts w:ascii="Arial LatRus" w:hAnsi="Arial LatRus" w:cs="Calibri"/>
              </w:rPr>
              <w:t xml:space="preserve"> </w:t>
            </w:r>
            <w:r>
              <w:rPr>
                <w:rFonts w:ascii="Calibri" w:hAnsi="Calibri" w:cs="Calibri"/>
              </w:rPr>
              <w:t>мешок</w:t>
            </w:r>
            <w:r>
              <w:rPr>
                <w:rFonts w:ascii="Arial LatRus" w:hAnsi="Arial LatRus" w:cs="Calibri"/>
              </w:rPr>
              <w:t xml:space="preserve">, 25 </w:t>
            </w:r>
            <w:r>
              <w:rPr>
                <w:rFonts w:ascii="Calibri" w:hAnsi="Calibri" w:cs="Calibri"/>
              </w:rPr>
              <w:t>кг</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17</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387500</w:t>
            </w:r>
          </w:p>
        </w:tc>
        <w:tc>
          <w:tcPr>
            <w:tcW w:w="5287" w:type="dxa"/>
            <w:vAlign w:val="center"/>
          </w:tcPr>
          <w:p w:rsidR="00BF6650" w:rsidRDefault="00BF6650" w:rsidP="00BF6650">
            <w:pPr>
              <w:rPr>
                <w:rFonts w:ascii="Arial LatArm" w:hAnsi="Arial LatArm" w:cs="Calibri"/>
              </w:rPr>
            </w:pPr>
            <w:r>
              <w:rPr>
                <w:rFonts w:ascii="Calibri" w:hAnsi="Calibri" w:cs="Calibri"/>
              </w:rPr>
              <w:t>Рабочие</w:t>
            </w:r>
            <w:r>
              <w:rPr>
                <w:rFonts w:ascii="Arial LatArm" w:hAnsi="Arial LatArm" w:cs="Calibri"/>
              </w:rPr>
              <w:t xml:space="preserve"> </w:t>
            </w:r>
            <w:r>
              <w:rPr>
                <w:rFonts w:ascii="Calibri" w:hAnsi="Calibri" w:cs="Calibri"/>
              </w:rPr>
              <w:t>перчатки</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18</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328000</w:t>
            </w:r>
          </w:p>
        </w:tc>
        <w:tc>
          <w:tcPr>
            <w:tcW w:w="5287" w:type="dxa"/>
            <w:vAlign w:val="center"/>
          </w:tcPr>
          <w:p w:rsidR="00BF6650" w:rsidRDefault="00BF6650" w:rsidP="00BF6650">
            <w:pPr>
              <w:rPr>
                <w:rFonts w:ascii="Arial LatArm" w:hAnsi="Arial LatArm" w:cs="Calibri"/>
              </w:rPr>
            </w:pPr>
            <w:r>
              <w:rPr>
                <w:rFonts w:ascii="Calibri" w:hAnsi="Calibri" w:cs="Calibri"/>
              </w:rPr>
              <w:t>Изолента</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19</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30000</w:t>
            </w:r>
          </w:p>
        </w:tc>
        <w:tc>
          <w:tcPr>
            <w:tcW w:w="5287" w:type="dxa"/>
            <w:vAlign w:val="center"/>
          </w:tcPr>
          <w:p w:rsidR="00BF6650" w:rsidRDefault="00BF6650" w:rsidP="00BF6650">
            <w:pPr>
              <w:rPr>
                <w:rFonts w:ascii="Arial LatArm" w:hAnsi="Arial LatArm" w:cs="Calibri"/>
              </w:rPr>
            </w:pPr>
            <w:r>
              <w:rPr>
                <w:rFonts w:ascii="Calibri" w:hAnsi="Calibri" w:cs="Calibri"/>
              </w:rPr>
              <w:t>Силикон</w:t>
            </w:r>
            <w:r>
              <w:rPr>
                <w:rFonts w:ascii="Arial LatArm" w:hAnsi="Arial LatArm" w:cs="Calibri"/>
              </w:rPr>
              <w:t xml:space="preserve"> 280</w:t>
            </w:r>
            <w:r>
              <w:rPr>
                <w:rFonts w:ascii="Calibri" w:hAnsi="Calibri" w:cs="Calibri"/>
              </w:rPr>
              <w:t>мл</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20</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640000</w:t>
            </w:r>
          </w:p>
        </w:tc>
        <w:tc>
          <w:tcPr>
            <w:tcW w:w="5287" w:type="dxa"/>
            <w:vAlign w:val="center"/>
          </w:tcPr>
          <w:p w:rsidR="00BF6650" w:rsidRDefault="00BF6650" w:rsidP="00BF6650">
            <w:pP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ТФ</w:t>
            </w:r>
            <w:r>
              <w:rPr>
                <w:rFonts w:ascii="Arial LatArm" w:hAnsi="Arial LatArm" w:cs="Calibri"/>
              </w:rPr>
              <w:t>-20</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21</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2970000</w:t>
            </w:r>
          </w:p>
        </w:tc>
        <w:tc>
          <w:tcPr>
            <w:tcW w:w="5287" w:type="dxa"/>
            <w:vAlign w:val="center"/>
          </w:tcPr>
          <w:p w:rsidR="00BF6650" w:rsidRDefault="00BF6650" w:rsidP="00BF6650">
            <w:pP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ИТ</w:t>
            </w:r>
            <w:r>
              <w:rPr>
                <w:rFonts w:ascii="Arial LatArm" w:hAnsi="Arial LatArm" w:cs="Calibri"/>
              </w:rPr>
              <w:t>-30</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22</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36000</w:t>
            </w:r>
          </w:p>
        </w:tc>
        <w:tc>
          <w:tcPr>
            <w:tcW w:w="5287" w:type="dxa"/>
            <w:vAlign w:val="center"/>
          </w:tcPr>
          <w:p w:rsidR="00BF6650" w:rsidRDefault="00BF6650" w:rsidP="00BF6650">
            <w:pPr>
              <w:rPr>
                <w:rFonts w:ascii="Arial LatArm" w:hAnsi="Arial LatArm" w:cs="Calibri"/>
              </w:rPr>
            </w:pPr>
            <w:r>
              <w:rPr>
                <w:rFonts w:ascii="Calibri" w:hAnsi="Calibri" w:cs="Calibri"/>
              </w:rPr>
              <w:t>Краска</w:t>
            </w:r>
            <w:r>
              <w:rPr>
                <w:rFonts w:ascii="Arial LatArm" w:hAnsi="Arial LatArm" w:cs="Calibri"/>
              </w:rPr>
              <w:t xml:space="preserve"> </w:t>
            </w:r>
            <w:r>
              <w:rPr>
                <w:rFonts w:ascii="Calibri" w:hAnsi="Calibri" w:cs="Calibri"/>
              </w:rPr>
              <w:t>распыляющая</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23</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713900</w:t>
            </w:r>
          </w:p>
        </w:tc>
        <w:tc>
          <w:tcPr>
            <w:tcW w:w="5287" w:type="dxa"/>
            <w:vAlign w:val="center"/>
          </w:tcPr>
          <w:p w:rsidR="00BF6650" w:rsidRDefault="00BF6650" w:rsidP="00BF6650">
            <w:pPr>
              <w:rPr>
                <w:rFonts w:ascii="Arial LatArm" w:hAnsi="Arial LatArm" w:cs="Calibri"/>
              </w:rPr>
            </w:pPr>
            <w:r>
              <w:rPr>
                <w:rFonts w:ascii="Calibri" w:hAnsi="Calibri" w:cs="Calibri"/>
              </w:rPr>
              <w:t>Краска</w:t>
            </w:r>
            <w:r>
              <w:rPr>
                <w:rFonts w:ascii="Arial LatArm" w:hAnsi="Arial LatArm" w:cs="Calibri"/>
              </w:rPr>
              <w:t xml:space="preserve"> </w:t>
            </w:r>
            <w:r>
              <w:rPr>
                <w:rFonts w:ascii="Calibri" w:hAnsi="Calibri" w:cs="Calibri"/>
              </w:rPr>
              <w:t>нитро</w:t>
            </w:r>
            <w:r>
              <w:rPr>
                <w:rFonts w:ascii="Arial LatArm" w:hAnsi="Arial LatArm" w:cs="Calibri"/>
              </w:rPr>
              <w:t xml:space="preserve"> /</w:t>
            </w:r>
            <w:r>
              <w:rPr>
                <w:rFonts w:ascii="Calibri" w:hAnsi="Calibri" w:cs="Calibri"/>
              </w:rPr>
              <w:t>серая</w:t>
            </w:r>
            <w:r>
              <w:rPr>
                <w:rFonts w:ascii="Arial LatArm" w:hAnsi="Arial LatArm" w:cs="Calibri"/>
              </w:rPr>
              <w:t>/</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24</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159000</w:t>
            </w:r>
          </w:p>
        </w:tc>
        <w:tc>
          <w:tcPr>
            <w:tcW w:w="5287" w:type="dxa"/>
            <w:vAlign w:val="center"/>
          </w:tcPr>
          <w:p w:rsidR="00BF6650" w:rsidRDefault="00BF6650" w:rsidP="00BF6650">
            <w:pPr>
              <w:rPr>
                <w:rFonts w:ascii="Arial LatArm" w:hAnsi="Arial LatArm" w:cs="Calibri"/>
              </w:rPr>
            </w:pPr>
            <w:r>
              <w:rPr>
                <w:rFonts w:ascii="Calibri" w:hAnsi="Calibri" w:cs="Calibri"/>
              </w:rPr>
              <w:t>Растворитель</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lastRenderedPageBreak/>
              <w:t>25</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24000</w:t>
            </w:r>
          </w:p>
        </w:tc>
        <w:tc>
          <w:tcPr>
            <w:tcW w:w="5287" w:type="dxa"/>
            <w:vAlign w:val="center"/>
          </w:tcPr>
          <w:p w:rsidR="00BF6650" w:rsidRDefault="00BF6650" w:rsidP="00BF6650">
            <w:pPr>
              <w:rPr>
                <w:rFonts w:ascii="Arial LatArm" w:hAnsi="Arial LatArm" w:cs="Calibri"/>
                <w:sz w:val="22"/>
                <w:szCs w:val="22"/>
              </w:rPr>
            </w:pPr>
            <w:r>
              <w:rPr>
                <w:rFonts w:ascii="Calibri" w:hAnsi="Calibri" w:cs="Calibri"/>
                <w:sz w:val="22"/>
                <w:szCs w:val="22"/>
              </w:rPr>
              <w:t>Бытовой</w:t>
            </w:r>
            <w:r>
              <w:rPr>
                <w:rFonts w:ascii="Arial LatArm" w:hAnsi="Arial LatArm" w:cs="Calibri"/>
                <w:sz w:val="22"/>
                <w:szCs w:val="22"/>
              </w:rPr>
              <w:t xml:space="preserve"> </w:t>
            </w:r>
            <w:r>
              <w:rPr>
                <w:rFonts w:ascii="Calibri" w:hAnsi="Calibri" w:cs="Calibri"/>
                <w:sz w:val="22"/>
                <w:szCs w:val="22"/>
              </w:rPr>
              <w:t>выключатель</w:t>
            </w:r>
            <w:r>
              <w:rPr>
                <w:rFonts w:ascii="Arial LatArm" w:hAnsi="Arial LatArm" w:cs="Calibri"/>
                <w:sz w:val="22"/>
                <w:szCs w:val="22"/>
              </w:rPr>
              <w:t xml:space="preserve">, </w:t>
            </w:r>
            <w:r>
              <w:rPr>
                <w:rFonts w:ascii="Calibri" w:hAnsi="Calibri" w:cs="Calibri"/>
                <w:sz w:val="22"/>
                <w:szCs w:val="22"/>
              </w:rPr>
              <w:t>наружный</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26</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37800</w:t>
            </w:r>
          </w:p>
        </w:tc>
        <w:tc>
          <w:tcPr>
            <w:tcW w:w="5287" w:type="dxa"/>
            <w:vAlign w:val="center"/>
          </w:tcPr>
          <w:p w:rsidR="00BF6650" w:rsidRDefault="00BF6650" w:rsidP="00BF6650">
            <w:pPr>
              <w:rPr>
                <w:rFonts w:ascii="Arial LatArm" w:hAnsi="Arial LatArm" w:cs="Calibri"/>
              </w:rPr>
            </w:pPr>
            <w:r>
              <w:rPr>
                <w:rFonts w:ascii="Calibri" w:hAnsi="Calibri" w:cs="Calibri"/>
              </w:rPr>
              <w:t>Штепсель</w:t>
            </w:r>
            <w:r>
              <w:rPr>
                <w:rFonts w:ascii="Arial LatArm" w:hAnsi="Arial LatArm" w:cs="Calibri"/>
              </w:rPr>
              <w:t xml:space="preserve"> </w:t>
            </w:r>
            <w:r>
              <w:rPr>
                <w:rFonts w:ascii="Calibri" w:hAnsi="Calibri" w:cs="Calibri"/>
              </w:rPr>
              <w:t>настенный</w:t>
            </w:r>
            <w:r>
              <w:rPr>
                <w:rFonts w:ascii="Arial LatArm" w:hAnsi="Arial LatArm" w:cs="Calibri"/>
              </w:rPr>
              <w:t xml:space="preserve">, </w:t>
            </w:r>
            <w:r>
              <w:rPr>
                <w:rFonts w:ascii="Calibri" w:hAnsi="Calibri" w:cs="Calibri"/>
              </w:rPr>
              <w:t>наружный</w:t>
            </w:r>
            <w:r>
              <w:rPr>
                <w:rFonts w:ascii="Arial LatArm" w:hAnsi="Arial LatArm" w:cs="Calibri"/>
              </w:rPr>
              <w:t>,</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27</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36000</w:t>
            </w:r>
          </w:p>
        </w:tc>
        <w:tc>
          <w:tcPr>
            <w:tcW w:w="5287" w:type="dxa"/>
            <w:vAlign w:val="center"/>
          </w:tcPr>
          <w:p w:rsidR="00BF6650" w:rsidRDefault="00BF6650" w:rsidP="00BF6650">
            <w:pPr>
              <w:rPr>
                <w:rFonts w:ascii="Arial LatArm" w:hAnsi="Arial LatArm" w:cs="Calibri"/>
                <w:sz w:val="22"/>
                <w:szCs w:val="22"/>
              </w:rPr>
            </w:pPr>
            <w:r>
              <w:rPr>
                <w:rFonts w:ascii="Calibri" w:hAnsi="Calibri" w:cs="Calibri"/>
                <w:sz w:val="22"/>
                <w:szCs w:val="22"/>
              </w:rPr>
              <w:t>Патрон</w:t>
            </w:r>
            <w:r>
              <w:rPr>
                <w:rFonts w:ascii="Arial LatArm" w:hAnsi="Arial LatArm" w:cs="Calibri"/>
                <w:sz w:val="22"/>
                <w:szCs w:val="22"/>
              </w:rPr>
              <w:t xml:space="preserve"> </w:t>
            </w:r>
            <w:r>
              <w:rPr>
                <w:rFonts w:ascii="Calibri" w:hAnsi="Calibri" w:cs="Calibri"/>
                <w:sz w:val="22"/>
                <w:szCs w:val="22"/>
              </w:rPr>
              <w:t>Е</w:t>
            </w:r>
            <w:r>
              <w:rPr>
                <w:rFonts w:ascii="Arial LatArm" w:hAnsi="Arial LatArm" w:cs="Calibri"/>
                <w:sz w:val="22"/>
                <w:szCs w:val="22"/>
              </w:rPr>
              <w:t xml:space="preserve"> 27, </w:t>
            </w:r>
            <w:r>
              <w:rPr>
                <w:rFonts w:ascii="Calibri" w:hAnsi="Calibri" w:cs="Calibri"/>
                <w:sz w:val="22"/>
                <w:szCs w:val="22"/>
              </w:rPr>
              <w:t>настенный</w:t>
            </w:r>
            <w:r>
              <w:rPr>
                <w:rFonts w:ascii="Arial LatArm" w:hAnsi="Arial LatArm" w:cs="Calibri"/>
                <w:sz w:val="22"/>
                <w:szCs w:val="22"/>
              </w:rPr>
              <w:t xml:space="preserve">, </w:t>
            </w:r>
            <w:r>
              <w:rPr>
                <w:rFonts w:ascii="Calibri" w:hAnsi="Calibri" w:cs="Calibri"/>
                <w:sz w:val="22"/>
                <w:szCs w:val="22"/>
              </w:rPr>
              <w:t>пластиковый</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28</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1350000</w:t>
            </w:r>
          </w:p>
        </w:tc>
        <w:tc>
          <w:tcPr>
            <w:tcW w:w="5287" w:type="dxa"/>
            <w:vAlign w:val="center"/>
          </w:tcPr>
          <w:p w:rsidR="00BF6650" w:rsidRDefault="00BF6650" w:rsidP="00BF6650">
            <w:pPr>
              <w:rPr>
                <w:rFonts w:ascii="Arial LatArm" w:hAnsi="Arial LatArm" w:cs="Calibri"/>
              </w:rPr>
            </w:pPr>
            <w:r>
              <w:rPr>
                <w:rFonts w:ascii="Calibri" w:hAnsi="Calibri" w:cs="Calibri"/>
              </w:rPr>
              <w:t>Клеммник</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29</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108000</w:t>
            </w:r>
          </w:p>
        </w:tc>
        <w:tc>
          <w:tcPr>
            <w:tcW w:w="5287" w:type="dxa"/>
            <w:vAlign w:val="center"/>
          </w:tcPr>
          <w:p w:rsidR="00BF6650" w:rsidRDefault="00BF6650" w:rsidP="00BF6650">
            <w:pPr>
              <w:rPr>
                <w:rFonts w:ascii="Arial LatArm" w:hAnsi="Arial LatArm" w:cs="Calibri"/>
              </w:rPr>
            </w:pPr>
            <w:r>
              <w:rPr>
                <w:rFonts w:ascii="Calibri" w:hAnsi="Calibri" w:cs="Calibri"/>
              </w:rPr>
              <w:t>Стойка</w:t>
            </w:r>
            <w:r>
              <w:rPr>
                <w:rFonts w:ascii="Arial LatArm" w:hAnsi="Arial LatArm" w:cs="Calibri"/>
              </w:rPr>
              <w:t xml:space="preserve"> </w:t>
            </w:r>
            <w:r>
              <w:rPr>
                <w:rFonts w:ascii="Calibri" w:hAnsi="Calibri" w:cs="Calibri"/>
              </w:rPr>
              <w:t>предохранителя</w:t>
            </w:r>
            <w:r>
              <w:rPr>
                <w:rFonts w:ascii="Arial LatArm" w:hAnsi="Arial LatArm" w:cs="Calibri"/>
              </w:rPr>
              <w:t xml:space="preserve">, </w:t>
            </w:r>
            <w:r>
              <w:rPr>
                <w:rFonts w:ascii="Calibri" w:hAnsi="Calibri" w:cs="Calibri"/>
              </w:rPr>
              <w:t>маленькая</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30</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2995000</w:t>
            </w:r>
          </w:p>
        </w:tc>
        <w:tc>
          <w:tcPr>
            <w:tcW w:w="5287" w:type="dxa"/>
            <w:vAlign w:val="center"/>
          </w:tcPr>
          <w:p w:rsidR="00BF6650" w:rsidRDefault="00BF6650" w:rsidP="00BF6650">
            <w:pPr>
              <w:rPr>
                <w:rFonts w:ascii="Arial LatArm" w:hAnsi="Arial LatArm" w:cs="Calibri"/>
              </w:rPr>
            </w:pPr>
            <w:r>
              <w:rPr>
                <w:rFonts w:ascii="Calibri" w:hAnsi="Calibri" w:cs="Calibri"/>
              </w:rPr>
              <w:t>Пускатель</w:t>
            </w:r>
            <w:r>
              <w:rPr>
                <w:rFonts w:ascii="Arial LatArm" w:hAnsi="Arial LatArm" w:cs="Calibri"/>
              </w:rPr>
              <w:t xml:space="preserve"> 160 </w:t>
            </w:r>
            <w:r>
              <w:rPr>
                <w:rFonts w:ascii="Calibri" w:hAnsi="Calibri" w:cs="Calibri"/>
              </w:rPr>
              <w:t>А</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31</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5520000</w:t>
            </w:r>
          </w:p>
        </w:tc>
        <w:tc>
          <w:tcPr>
            <w:tcW w:w="5287" w:type="dxa"/>
            <w:vAlign w:val="center"/>
          </w:tcPr>
          <w:p w:rsidR="00BF6650" w:rsidRDefault="00BF6650" w:rsidP="00BF6650">
            <w:pPr>
              <w:rPr>
                <w:rFonts w:ascii="Arial LatArm" w:hAnsi="Arial LatArm" w:cs="Calibri"/>
              </w:rPr>
            </w:pPr>
            <w:r>
              <w:rPr>
                <w:rFonts w:ascii="Calibri" w:hAnsi="Calibri" w:cs="Calibri"/>
              </w:rPr>
              <w:t>Пускатель</w:t>
            </w:r>
            <w:r>
              <w:rPr>
                <w:rFonts w:ascii="Arial LatArm" w:hAnsi="Arial LatArm" w:cs="Calibri"/>
              </w:rPr>
              <w:t xml:space="preserve"> 95 </w:t>
            </w:r>
            <w:r>
              <w:rPr>
                <w:rFonts w:ascii="Calibri" w:hAnsi="Calibri" w:cs="Calibri"/>
              </w:rPr>
              <w:t>А</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32</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4360000</w:t>
            </w:r>
          </w:p>
        </w:tc>
        <w:tc>
          <w:tcPr>
            <w:tcW w:w="5287" w:type="dxa"/>
            <w:vAlign w:val="center"/>
          </w:tcPr>
          <w:p w:rsidR="00BF6650" w:rsidRDefault="00BF6650" w:rsidP="00BF6650">
            <w:pPr>
              <w:rPr>
                <w:rFonts w:ascii="Arial LatArm" w:hAnsi="Arial LatArm" w:cs="Calibri"/>
              </w:rPr>
            </w:pPr>
            <w:r>
              <w:rPr>
                <w:rFonts w:ascii="Calibri" w:hAnsi="Calibri" w:cs="Calibri"/>
              </w:rPr>
              <w:t>Пускатель</w:t>
            </w:r>
            <w:r>
              <w:rPr>
                <w:rFonts w:ascii="Arial LatArm" w:hAnsi="Arial LatArm" w:cs="Calibri"/>
              </w:rPr>
              <w:t xml:space="preserve"> 63 </w:t>
            </w:r>
            <w:r>
              <w:rPr>
                <w:rFonts w:ascii="Calibri" w:hAnsi="Calibri" w:cs="Calibri"/>
              </w:rPr>
              <w:t>А</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33</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4442500</w:t>
            </w:r>
          </w:p>
        </w:tc>
        <w:tc>
          <w:tcPr>
            <w:tcW w:w="5287" w:type="dxa"/>
            <w:vAlign w:val="center"/>
          </w:tcPr>
          <w:p w:rsidR="00BF6650" w:rsidRDefault="00BF6650" w:rsidP="00BF6650">
            <w:pPr>
              <w:rPr>
                <w:rFonts w:ascii="Arial LatArm" w:hAnsi="Arial LatArm" w:cs="Calibri"/>
              </w:rPr>
            </w:pPr>
            <w:r>
              <w:rPr>
                <w:rFonts w:ascii="Calibri" w:hAnsi="Calibri" w:cs="Calibri"/>
              </w:rPr>
              <w:t>Автомат</w:t>
            </w:r>
            <w:r>
              <w:rPr>
                <w:rFonts w:ascii="Arial LatArm" w:hAnsi="Arial LatArm" w:cs="Calibri"/>
              </w:rPr>
              <w:t xml:space="preserve"> 250 </w:t>
            </w:r>
            <w:r>
              <w:rPr>
                <w:rFonts w:ascii="Calibri" w:hAnsi="Calibri" w:cs="Calibri"/>
              </w:rPr>
              <w:t>А</w:t>
            </w:r>
            <w:r>
              <w:rPr>
                <w:rFonts w:ascii="Arial LatArm" w:hAnsi="Arial LatArm" w:cs="Calibri"/>
              </w:rPr>
              <w:t xml:space="preserve"> / </w:t>
            </w:r>
            <w:r>
              <w:rPr>
                <w:rFonts w:ascii="Calibri" w:hAnsi="Calibri" w:cs="Calibri"/>
              </w:rPr>
              <w:t>трехфазный</w:t>
            </w:r>
            <w:r>
              <w:rPr>
                <w:rFonts w:ascii="Arial LatArm" w:hAnsi="Arial LatArm" w:cs="Calibri"/>
              </w:rPr>
              <w:t>/</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34</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2754000</w:t>
            </w:r>
          </w:p>
        </w:tc>
        <w:tc>
          <w:tcPr>
            <w:tcW w:w="5287" w:type="dxa"/>
            <w:vAlign w:val="center"/>
          </w:tcPr>
          <w:p w:rsidR="00BF6650" w:rsidRDefault="00BF6650" w:rsidP="00BF6650">
            <w:pPr>
              <w:rPr>
                <w:rFonts w:ascii="Arial LatArm" w:hAnsi="Arial LatArm" w:cs="Calibri"/>
              </w:rPr>
            </w:pPr>
            <w:r>
              <w:rPr>
                <w:rFonts w:ascii="Calibri" w:hAnsi="Calibri" w:cs="Calibri"/>
              </w:rPr>
              <w:t>Автомат</w:t>
            </w:r>
            <w:r>
              <w:rPr>
                <w:rFonts w:ascii="Arial LatArm" w:hAnsi="Arial LatArm" w:cs="Calibri"/>
              </w:rPr>
              <w:t xml:space="preserve"> 160 </w:t>
            </w:r>
            <w:r>
              <w:rPr>
                <w:rFonts w:ascii="Calibri" w:hAnsi="Calibri" w:cs="Calibri"/>
              </w:rPr>
              <w:t>А</w:t>
            </w:r>
            <w:r>
              <w:rPr>
                <w:rFonts w:ascii="Arial LatArm" w:hAnsi="Arial LatArm" w:cs="Calibri"/>
              </w:rPr>
              <w:t xml:space="preserve"> / </w:t>
            </w:r>
            <w:r>
              <w:rPr>
                <w:rFonts w:ascii="Calibri" w:hAnsi="Calibri" w:cs="Calibri"/>
              </w:rPr>
              <w:t>трехфазный</w:t>
            </w:r>
            <w:r>
              <w:rPr>
                <w:rFonts w:ascii="Arial LatArm" w:hAnsi="Arial LatArm" w:cs="Calibri"/>
              </w:rPr>
              <w:t>/</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35</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672000</w:t>
            </w:r>
          </w:p>
        </w:tc>
        <w:tc>
          <w:tcPr>
            <w:tcW w:w="5287" w:type="dxa"/>
            <w:vAlign w:val="center"/>
          </w:tcPr>
          <w:p w:rsidR="00BF6650" w:rsidRDefault="00BF6650" w:rsidP="00BF6650">
            <w:pPr>
              <w:rPr>
                <w:rFonts w:ascii="Arial LatArm" w:hAnsi="Arial LatArm" w:cs="Calibri"/>
              </w:rPr>
            </w:pPr>
            <w:r>
              <w:rPr>
                <w:rFonts w:ascii="Calibri" w:hAnsi="Calibri" w:cs="Calibri"/>
              </w:rPr>
              <w:t>Автомат</w:t>
            </w:r>
            <w:r>
              <w:rPr>
                <w:rFonts w:ascii="Arial LatArm" w:hAnsi="Arial LatArm" w:cs="Calibri"/>
              </w:rPr>
              <w:t xml:space="preserve"> 100 </w:t>
            </w:r>
            <w:r>
              <w:rPr>
                <w:rFonts w:ascii="Calibri" w:hAnsi="Calibri" w:cs="Calibri"/>
              </w:rPr>
              <w:t>А</w:t>
            </w:r>
            <w:r>
              <w:rPr>
                <w:rFonts w:ascii="Arial LatArm" w:hAnsi="Arial LatArm" w:cs="Calibri"/>
              </w:rPr>
              <w:t xml:space="preserve"> / </w:t>
            </w:r>
            <w:r>
              <w:rPr>
                <w:rFonts w:ascii="Calibri" w:hAnsi="Calibri" w:cs="Calibri"/>
              </w:rPr>
              <w:t>трехфазный</w:t>
            </w:r>
            <w:r>
              <w:rPr>
                <w:rFonts w:ascii="Arial LatArm" w:hAnsi="Arial LatArm" w:cs="Calibri"/>
              </w:rPr>
              <w:t>/</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36</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24000</w:t>
            </w:r>
          </w:p>
        </w:tc>
        <w:tc>
          <w:tcPr>
            <w:tcW w:w="5287" w:type="dxa"/>
            <w:vAlign w:val="center"/>
          </w:tcPr>
          <w:p w:rsidR="00BF6650" w:rsidRDefault="00BF6650" w:rsidP="00BF6650">
            <w:pPr>
              <w:rPr>
                <w:rFonts w:ascii="Arial LatArm" w:hAnsi="Arial LatArm" w:cs="Calibri"/>
              </w:rPr>
            </w:pPr>
            <w:r>
              <w:rPr>
                <w:rFonts w:ascii="Calibri" w:hAnsi="Calibri" w:cs="Calibri"/>
              </w:rPr>
              <w:t>Автомат</w:t>
            </w:r>
            <w:r>
              <w:rPr>
                <w:rFonts w:ascii="Arial LatArm" w:hAnsi="Arial LatArm" w:cs="Calibri"/>
              </w:rPr>
              <w:t xml:space="preserve"> 100 </w:t>
            </w:r>
            <w:r>
              <w:rPr>
                <w:rFonts w:ascii="Calibri" w:hAnsi="Calibri" w:cs="Calibri"/>
              </w:rPr>
              <w:t>А</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37</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28800</w:t>
            </w:r>
          </w:p>
        </w:tc>
        <w:tc>
          <w:tcPr>
            <w:tcW w:w="5287" w:type="dxa"/>
            <w:vAlign w:val="center"/>
          </w:tcPr>
          <w:p w:rsidR="00BF6650" w:rsidRDefault="00BF6650" w:rsidP="00BF6650">
            <w:pPr>
              <w:rPr>
                <w:rFonts w:ascii="Arial LatArm" w:hAnsi="Arial LatArm" w:cs="Calibri"/>
              </w:rPr>
            </w:pPr>
            <w:r>
              <w:rPr>
                <w:rFonts w:ascii="Calibri" w:hAnsi="Calibri" w:cs="Calibri"/>
              </w:rPr>
              <w:t>Автомат</w:t>
            </w:r>
            <w:r>
              <w:rPr>
                <w:rFonts w:ascii="Arial LatArm" w:hAnsi="Arial LatArm" w:cs="Calibri"/>
              </w:rPr>
              <w:t xml:space="preserve"> 63 </w:t>
            </w:r>
            <w:r>
              <w:rPr>
                <w:rFonts w:ascii="Calibri" w:hAnsi="Calibri" w:cs="Calibri"/>
              </w:rPr>
              <w:t>А</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38</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288000</w:t>
            </w:r>
          </w:p>
        </w:tc>
        <w:tc>
          <w:tcPr>
            <w:tcW w:w="5287" w:type="dxa"/>
            <w:vAlign w:val="center"/>
          </w:tcPr>
          <w:p w:rsidR="00BF6650" w:rsidRDefault="00BF6650" w:rsidP="00BF6650">
            <w:pPr>
              <w:rPr>
                <w:rFonts w:ascii="Arial LatArm" w:hAnsi="Arial LatArm" w:cs="Calibri"/>
              </w:rPr>
            </w:pPr>
            <w:r>
              <w:rPr>
                <w:rFonts w:ascii="Calibri" w:hAnsi="Calibri" w:cs="Calibri"/>
              </w:rPr>
              <w:t>Автомат</w:t>
            </w:r>
            <w:r>
              <w:rPr>
                <w:rFonts w:ascii="Arial LatArm" w:hAnsi="Arial LatArm" w:cs="Calibri"/>
              </w:rPr>
              <w:t xml:space="preserve"> 32 </w:t>
            </w:r>
            <w:r>
              <w:rPr>
                <w:rFonts w:ascii="Calibri" w:hAnsi="Calibri" w:cs="Calibri"/>
              </w:rPr>
              <w:t>А</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39</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153600</w:t>
            </w:r>
          </w:p>
        </w:tc>
        <w:tc>
          <w:tcPr>
            <w:tcW w:w="5287" w:type="dxa"/>
            <w:vAlign w:val="center"/>
          </w:tcPr>
          <w:p w:rsidR="00BF6650" w:rsidRDefault="00BF6650" w:rsidP="00BF6650">
            <w:pPr>
              <w:rPr>
                <w:rFonts w:ascii="Arial LatArm" w:hAnsi="Arial LatArm" w:cs="Calibri"/>
              </w:rPr>
            </w:pPr>
            <w:r>
              <w:rPr>
                <w:rFonts w:ascii="Calibri" w:hAnsi="Calibri" w:cs="Calibri"/>
              </w:rPr>
              <w:t>Автомат</w:t>
            </w:r>
            <w:r>
              <w:rPr>
                <w:rFonts w:ascii="Arial LatArm" w:hAnsi="Arial LatArm" w:cs="Calibri"/>
              </w:rPr>
              <w:t xml:space="preserve"> 25 </w:t>
            </w:r>
            <w:r>
              <w:rPr>
                <w:rFonts w:ascii="Calibri" w:hAnsi="Calibri" w:cs="Calibri"/>
              </w:rPr>
              <w:t>А</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40</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19500</w:t>
            </w:r>
          </w:p>
        </w:tc>
        <w:tc>
          <w:tcPr>
            <w:tcW w:w="5287" w:type="dxa"/>
            <w:vAlign w:val="center"/>
          </w:tcPr>
          <w:p w:rsidR="00BF6650" w:rsidRDefault="00BF6650" w:rsidP="00BF6650">
            <w:pPr>
              <w:rPr>
                <w:rFonts w:ascii="Arial LatArm" w:hAnsi="Arial LatArm" w:cs="Calibri"/>
              </w:rPr>
            </w:pPr>
            <w:r>
              <w:rPr>
                <w:rFonts w:ascii="Calibri" w:hAnsi="Calibri" w:cs="Calibri"/>
              </w:rPr>
              <w:t>Автомат</w:t>
            </w:r>
            <w:r>
              <w:rPr>
                <w:rFonts w:ascii="Arial LatArm" w:hAnsi="Arial LatArm" w:cs="Calibri"/>
              </w:rPr>
              <w:t xml:space="preserve"> 16 </w:t>
            </w:r>
            <w:r>
              <w:rPr>
                <w:rFonts w:ascii="Calibri" w:hAnsi="Calibri" w:cs="Calibri"/>
              </w:rPr>
              <w:t>А</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Arial" w:hAnsi="Arial" w:cs="Arial"/>
                <w:sz w:val="22"/>
              </w:rPr>
            </w:pPr>
            <w:r w:rsidRPr="00F16CD8">
              <w:t>41</w:t>
            </w:r>
          </w:p>
        </w:tc>
        <w:tc>
          <w:tcPr>
            <w:tcW w:w="2417" w:type="dxa"/>
            <w:vAlign w:val="center"/>
          </w:tcPr>
          <w:p w:rsidR="00BF6650" w:rsidRPr="00137C95" w:rsidRDefault="00BF6650" w:rsidP="00606D91">
            <w:pPr>
              <w:rPr>
                <w:rFonts w:asciiTheme="minorHAnsi" w:hAnsiTheme="minorHAnsi" w:cs="Arial"/>
                <w:lang w:val="hy-AM"/>
              </w:rPr>
            </w:pPr>
            <w:r>
              <w:rPr>
                <w:rFonts w:ascii="Arial" w:hAnsi="Arial" w:cs="Arial"/>
              </w:rPr>
              <w:t>До</w:t>
            </w:r>
            <w:r w:rsidRPr="004E4CF4">
              <w:rPr>
                <w:rFonts w:ascii="Arial LatArm" w:hAnsi="Arial LatArm" w:cs="Arial"/>
              </w:rPr>
              <w:t xml:space="preserve"> 547250</w:t>
            </w:r>
          </w:p>
        </w:tc>
        <w:tc>
          <w:tcPr>
            <w:tcW w:w="5287" w:type="dxa"/>
            <w:vAlign w:val="center"/>
          </w:tcPr>
          <w:p w:rsidR="00BF6650" w:rsidRDefault="00BF6650" w:rsidP="00BF6650">
            <w:pPr>
              <w:rPr>
                <w:rFonts w:ascii="Arial LatArm" w:hAnsi="Arial LatArm" w:cs="Calibri"/>
              </w:rPr>
            </w:pPr>
            <w:r>
              <w:rPr>
                <w:rFonts w:ascii="Calibri" w:hAnsi="Calibri" w:cs="Calibri"/>
              </w:rPr>
              <w:t>Автомат</w:t>
            </w:r>
            <w:r>
              <w:rPr>
                <w:rFonts w:ascii="Arial LatArm" w:hAnsi="Arial LatArm" w:cs="Calibri"/>
              </w:rPr>
              <w:t xml:space="preserve"> 6 </w:t>
            </w:r>
            <w:r>
              <w:rPr>
                <w:rFonts w:ascii="Calibri" w:hAnsi="Calibri" w:cs="Calibri"/>
              </w:rPr>
              <w:t>А</w:t>
            </w:r>
          </w:p>
        </w:tc>
      </w:tr>
      <w:tr w:rsidR="00BF6650" w:rsidRPr="009044F1" w:rsidTr="00606D91">
        <w:trPr>
          <w:trHeight w:val="476"/>
          <w:jc w:val="center"/>
        </w:trPr>
        <w:tc>
          <w:tcPr>
            <w:tcW w:w="1530" w:type="dxa"/>
          </w:tcPr>
          <w:p w:rsidR="00BF6650" w:rsidRPr="00854F44" w:rsidRDefault="00BF6650" w:rsidP="00BF6650">
            <w:pPr>
              <w:pStyle w:val="BodyTextIndent2"/>
              <w:spacing w:line="240" w:lineRule="auto"/>
              <w:ind w:firstLine="0"/>
              <w:jc w:val="center"/>
              <w:rPr>
                <w:rFonts w:asciiTheme="minorHAnsi" w:hAnsiTheme="minorHAnsi"/>
              </w:rPr>
            </w:pPr>
            <w:r>
              <w:rPr>
                <w:rFonts w:asciiTheme="minorHAnsi" w:hAnsiTheme="minorHAnsi"/>
              </w:rPr>
              <w:t>42</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1210000</w:t>
            </w:r>
          </w:p>
        </w:tc>
        <w:tc>
          <w:tcPr>
            <w:tcW w:w="5287" w:type="dxa"/>
            <w:vAlign w:val="center"/>
          </w:tcPr>
          <w:p w:rsidR="00BF6650" w:rsidRDefault="00BF6650" w:rsidP="00BF6650">
            <w:pPr>
              <w:rPr>
                <w:rFonts w:ascii="Arial LatArm" w:hAnsi="Arial LatArm" w:cs="Calibri"/>
              </w:rPr>
            </w:pPr>
            <w:r>
              <w:rPr>
                <w:rFonts w:ascii="Calibri" w:hAnsi="Calibri" w:cs="Calibri"/>
              </w:rPr>
              <w:t>Разделительная</w:t>
            </w:r>
            <w:r>
              <w:rPr>
                <w:rFonts w:ascii="Arial LatArm" w:hAnsi="Arial LatArm" w:cs="Calibri"/>
              </w:rPr>
              <w:t xml:space="preserve"> </w:t>
            </w:r>
            <w:r>
              <w:rPr>
                <w:rFonts w:ascii="Calibri" w:hAnsi="Calibri" w:cs="Calibri"/>
              </w:rPr>
              <w:t>коробка</w:t>
            </w:r>
            <w:r>
              <w:rPr>
                <w:rFonts w:ascii="Arial LatArm" w:hAnsi="Arial LatArm" w:cs="Calibri"/>
              </w:rPr>
              <w:t xml:space="preserve"> </w:t>
            </w:r>
            <w:r>
              <w:rPr>
                <w:rFonts w:ascii="Calibri" w:hAnsi="Calibri" w:cs="Calibri"/>
              </w:rPr>
              <w:t>пластмассовая</w:t>
            </w:r>
            <w:r>
              <w:rPr>
                <w:rFonts w:ascii="Arial LatArm" w:hAnsi="Arial LatArm" w:cs="Calibri"/>
              </w:rPr>
              <w:t xml:space="preserve"> 250*195*96 </w:t>
            </w:r>
            <w:r>
              <w:rPr>
                <w:rFonts w:ascii="Calibri" w:hAnsi="Calibri" w:cs="Calibri"/>
              </w:rPr>
              <w:t>мм</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Theme="minorHAnsi" w:hAnsiTheme="minorHAnsi"/>
              </w:rPr>
            </w:pPr>
            <w:r>
              <w:rPr>
                <w:rFonts w:asciiTheme="minorHAnsi" w:hAnsiTheme="minorHAnsi"/>
              </w:rPr>
              <w:t>43</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10200000</w:t>
            </w:r>
          </w:p>
        </w:tc>
        <w:tc>
          <w:tcPr>
            <w:tcW w:w="5287" w:type="dxa"/>
            <w:vAlign w:val="center"/>
          </w:tcPr>
          <w:p w:rsidR="00BF6650" w:rsidRDefault="00BF6650" w:rsidP="00BF6650">
            <w:pPr>
              <w:rPr>
                <w:rFonts w:ascii="Arial LatRus" w:hAnsi="Arial LatRus" w:cs="Calibri"/>
              </w:rPr>
            </w:pPr>
            <w:r>
              <w:rPr>
                <w:rFonts w:ascii="Calibri" w:hAnsi="Calibri" w:cs="Calibri"/>
              </w:rPr>
              <w:t>Металлический</w:t>
            </w:r>
            <w:r>
              <w:rPr>
                <w:rFonts w:ascii="Arial LatRus" w:hAnsi="Arial LatRus" w:cs="Calibri"/>
              </w:rPr>
              <w:t xml:space="preserve"> </w:t>
            </w:r>
            <w:r>
              <w:rPr>
                <w:rFonts w:ascii="Calibri" w:hAnsi="Calibri" w:cs="Calibri"/>
              </w:rPr>
              <w:t>ящик</w:t>
            </w:r>
            <w:r>
              <w:rPr>
                <w:rFonts w:ascii="Arial LatRus" w:hAnsi="Arial LatRus" w:cs="Calibri"/>
              </w:rPr>
              <w:t>, /</w:t>
            </w:r>
            <w:r>
              <w:rPr>
                <w:rFonts w:ascii="Calibri" w:hAnsi="Calibri" w:cs="Calibri"/>
              </w:rPr>
              <w:t>герметичный</w:t>
            </w:r>
            <w:r>
              <w:rPr>
                <w:rFonts w:ascii="Arial LatRus" w:hAnsi="Arial LatRus" w:cs="Calibri"/>
              </w:rPr>
              <w:t>/</w:t>
            </w:r>
          </w:p>
        </w:tc>
      </w:tr>
      <w:tr w:rsidR="00BF6650" w:rsidRPr="009044F1" w:rsidTr="00606D91">
        <w:trPr>
          <w:trHeight w:val="476"/>
          <w:jc w:val="center"/>
        </w:trPr>
        <w:tc>
          <w:tcPr>
            <w:tcW w:w="1530" w:type="dxa"/>
          </w:tcPr>
          <w:p w:rsidR="00BF6650" w:rsidRDefault="00BF6650" w:rsidP="00BF6650">
            <w:pPr>
              <w:pStyle w:val="BodyTextIndent2"/>
              <w:spacing w:line="240" w:lineRule="auto"/>
              <w:ind w:firstLine="0"/>
              <w:jc w:val="center"/>
              <w:rPr>
                <w:rFonts w:asciiTheme="minorHAnsi" w:hAnsiTheme="minorHAnsi"/>
              </w:rPr>
            </w:pPr>
            <w:r>
              <w:rPr>
                <w:rFonts w:asciiTheme="minorHAnsi" w:hAnsiTheme="minorHAnsi"/>
              </w:rPr>
              <w:t>44</w:t>
            </w:r>
          </w:p>
        </w:tc>
        <w:tc>
          <w:tcPr>
            <w:tcW w:w="2417" w:type="dxa"/>
            <w:vAlign w:val="center"/>
          </w:tcPr>
          <w:p w:rsidR="00BF6650" w:rsidRPr="00161552" w:rsidRDefault="00BF6650" w:rsidP="00606D91">
            <w:pPr>
              <w:rPr>
                <w:rFonts w:ascii="Arial LatArm" w:hAnsi="Arial LatArm" w:cs="Arial"/>
              </w:rPr>
            </w:pPr>
            <w:r>
              <w:rPr>
                <w:rFonts w:ascii="Arial" w:hAnsi="Arial" w:cs="Arial"/>
              </w:rPr>
              <w:t>До</w:t>
            </w:r>
            <w:r>
              <w:rPr>
                <w:rFonts w:ascii="Arial LatArm" w:hAnsi="Arial LatArm" w:cs="Arial"/>
              </w:rPr>
              <w:t xml:space="preserve"> 1023000</w:t>
            </w:r>
          </w:p>
        </w:tc>
        <w:tc>
          <w:tcPr>
            <w:tcW w:w="5287" w:type="dxa"/>
            <w:vAlign w:val="center"/>
          </w:tcPr>
          <w:p w:rsidR="00BF6650" w:rsidRDefault="00BF6650" w:rsidP="00BF6650">
            <w:pPr>
              <w:rPr>
                <w:rFonts w:ascii="Arial LatArm" w:hAnsi="Arial LatArm" w:cs="Calibri"/>
              </w:rPr>
            </w:pPr>
            <w:r>
              <w:rPr>
                <w:rFonts w:ascii="Calibri" w:hAnsi="Calibri" w:cs="Calibri"/>
              </w:rPr>
              <w:t>Телескопическая</w:t>
            </w:r>
            <w:r>
              <w:rPr>
                <w:rFonts w:ascii="Arial LatArm" w:hAnsi="Arial LatArm" w:cs="Calibri"/>
              </w:rPr>
              <w:t xml:space="preserve"> </w:t>
            </w:r>
            <w:r>
              <w:rPr>
                <w:rFonts w:ascii="Calibri" w:hAnsi="Calibri" w:cs="Calibri"/>
              </w:rPr>
              <w:t>стремянка</w:t>
            </w:r>
          </w:p>
        </w:tc>
      </w:tr>
    </w:tbl>
    <w:p w:rsidR="00096865" w:rsidRDefault="00096865" w:rsidP="00B46D58">
      <w:pPr>
        <w:widowControl w:val="0"/>
        <w:spacing w:after="160"/>
        <w:ind w:firstLine="567"/>
        <w:jc w:val="center"/>
        <w:rPr>
          <w:rFonts w:ascii="GHEA Grapalat" w:hAnsi="GHEA Grapalat" w:cs="Sylfaen"/>
          <w:i/>
        </w:rPr>
      </w:pPr>
    </w:p>
    <w:p w:rsidR="00C47A9B" w:rsidRPr="00AF4F8A" w:rsidRDefault="00C47A9B" w:rsidP="00C47A9B">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C47A9B" w:rsidRPr="009044F1" w:rsidRDefault="00C47A9B" w:rsidP="00C47A9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C47A9B" w:rsidRPr="00AA5BD2" w:rsidRDefault="00C47A9B" w:rsidP="00C47A9B">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C47A9B" w:rsidRDefault="00C47A9B"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w:t>
      </w:r>
      <w:r w:rsidRPr="009044F1">
        <w:rPr>
          <w:rFonts w:ascii="GHEA Grapalat" w:hAnsi="GHEA Grapalat"/>
        </w:rPr>
        <w:lastRenderedPageBreak/>
        <w:t>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E75EE4" w:rsidRDefault="00E75EE4"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lastRenderedPageBreak/>
        <w:t>4. ПОРЯДОК ПОДАЧИ ЗАЯВКИ</w:t>
      </w:r>
    </w:p>
    <w:p w:rsidR="00FF1FA5" w:rsidRPr="009044F1" w:rsidRDefault="00FF1FA5" w:rsidP="00E75EE4">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FF1FA5" w:rsidRPr="009044F1" w:rsidRDefault="00FF1FA5" w:rsidP="00E75EE4">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FF1FA5" w:rsidRPr="009044F1" w:rsidRDefault="00FF1FA5" w:rsidP="00E75EE4">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FF1FA5" w:rsidRPr="005114D0" w:rsidRDefault="00FF1FA5" w:rsidP="00E75EE4">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0F5AE7">
        <w:rPr>
          <w:rFonts w:ascii="GHEA Grapalat" w:hAnsi="GHEA Grapalat"/>
          <w:sz w:val="24"/>
          <w:szCs w:val="24"/>
        </w:rPr>
        <w:t>запроса котировок</w:t>
      </w:r>
      <w:r w:rsidRPr="009044F1">
        <w:rPr>
          <w:rFonts w:ascii="GHEA Grapalat" w:hAnsi="GHEA Grapalat"/>
          <w:sz w:val="24"/>
          <w:szCs w:val="24"/>
        </w:rPr>
        <w:t>.</w:t>
      </w:r>
    </w:p>
    <w:p w:rsidR="00FF1FA5" w:rsidRPr="00956B41" w:rsidRDefault="00FF1FA5" w:rsidP="00FF1FA5">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sidR="00614393">
        <w:rPr>
          <w:rFonts w:ascii="GHEA Grapalat" w:hAnsi="GHEA Grapalat"/>
          <w:b/>
          <w:sz w:val="24"/>
          <w:szCs w:val="24"/>
        </w:rPr>
        <w:t xml:space="preserve"> </w:t>
      </w:r>
      <w:r w:rsidRPr="002C7467">
        <w:rPr>
          <w:rFonts w:ascii="GHEA Grapalat" w:hAnsi="GHEA Grapalat"/>
          <w:b/>
          <w:sz w:val="24"/>
          <w:szCs w:val="24"/>
        </w:rPr>
        <w:t>Ереван, ул. Бузанда 1/4, не позднее, чем 1</w:t>
      </w:r>
      <w:r w:rsidR="00A51C73" w:rsidRPr="00FD14D7">
        <w:rPr>
          <w:rFonts w:ascii="GHEA Grapalat" w:hAnsi="GHEA Grapalat"/>
          <w:b/>
          <w:sz w:val="24"/>
          <w:szCs w:val="24"/>
        </w:rPr>
        <w:t>1</w:t>
      </w:r>
      <w:r w:rsidRPr="002C7467">
        <w:rPr>
          <w:rFonts w:ascii="GHEA Grapalat" w:hAnsi="GHEA Grapalat"/>
          <w:b/>
          <w:sz w:val="24"/>
          <w:szCs w:val="24"/>
        </w:rPr>
        <w:t xml:space="preserve">:00  часов </w:t>
      </w:r>
      <w:r w:rsidRPr="00661596">
        <w:rPr>
          <w:rFonts w:ascii="GHEA Grapalat" w:hAnsi="GHEA Grapalat"/>
          <w:b/>
          <w:sz w:val="24"/>
          <w:szCs w:val="24"/>
        </w:rPr>
        <w:t>7</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FF1FA5" w:rsidRDefault="00FF1FA5" w:rsidP="00FF1FA5">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661596">
        <w:rPr>
          <w:rFonts w:ascii="GHEA Grapalat" w:hAnsi="GHEA Grapalat"/>
          <w:sz w:val="24"/>
          <w:szCs w:val="24"/>
        </w:rPr>
        <w:t xml:space="preserve"> </w:t>
      </w:r>
      <w:r w:rsidR="00A83834">
        <w:rPr>
          <w:rFonts w:ascii="GHEA Grapalat" w:hAnsi="GHEA Grapalat"/>
          <w:sz w:val="24"/>
          <w:szCs w:val="24"/>
        </w:rPr>
        <w:t>Нарине Абраамян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д</w:t>
      </w:r>
      <w:r w:rsidRPr="00FD14D7">
        <w:rPr>
          <w:rFonts w:ascii="GHEA Grapalat" w:hAnsi="GHEA Grapalat"/>
          <w:b/>
          <w:sz w:val="24"/>
          <w:szCs w:val="24"/>
        </w:rPr>
        <w:t xml:space="preserve">) </w:t>
      </w:r>
      <w:r w:rsidR="00B5181E" w:rsidRPr="00FD14D7">
        <w:rPr>
          <w:rFonts w:ascii="GHEA Grapalat" w:hAnsi="GHEA Grapalat"/>
          <w:b/>
          <w:sz w:val="24"/>
          <w:szCs w:val="24"/>
        </w:rPr>
        <w:t>д</w:t>
      </w:r>
      <w:r w:rsidR="00695E8D" w:rsidRPr="00FD14D7">
        <w:rPr>
          <w:rFonts w:ascii="GHEA Grapalat" w:hAnsi="GHEA Grapalat"/>
          <w:b/>
          <w:sz w:val="24"/>
          <w:szCs w:val="24"/>
        </w:rPr>
        <w:t>екларацию</w:t>
      </w:r>
      <w:r w:rsidR="006A7E82" w:rsidRPr="00FD14D7">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D14D7">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D14D7">
        <w:rPr>
          <w:rFonts w:ascii="GHEA Grapalat" w:hAnsi="GHEA Grapalat"/>
          <w:b/>
          <w:sz w:val="24"/>
          <w:szCs w:val="24"/>
        </w:rPr>
        <w:t>деклация</w:t>
      </w:r>
      <w:r w:rsidRPr="00FD14D7">
        <w:rPr>
          <w:rFonts w:ascii="GHEA Grapalat" w:hAnsi="GHEA Grapalat"/>
          <w:b/>
          <w:sz w:val="24"/>
          <w:szCs w:val="24"/>
        </w:rPr>
        <w:t>, после вскрытия заявок публик</w:t>
      </w:r>
      <w:r w:rsidR="006A7E82" w:rsidRPr="00FD14D7">
        <w:rPr>
          <w:rFonts w:ascii="GHEA Grapalat" w:hAnsi="GHEA Grapalat"/>
          <w:b/>
          <w:sz w:val="24"/>
          <w:szCs w:val="24"/>
        </w:rPr>
        <w:t>у</w:t>
      </w:r>
      <w:r w:rsidRPr="00FD14D7">
        <w:rPr>
          <w:rFonts w:ascii="GHEA Grapalat" w:hAnsi="GHEA Grapalat"/>
          <w:b/>
          <w:sz w:val="24"/>
          <w:szCs w:val="24"/>
        </w:rPr>
        <w:t>ется в бюллетене вместе с объявлением о решении заключить догово</w:t>
      </w:r>
      <w:r>
        <w:rPr>
          <w:rFonts w:ascii="GHEA Grapalat" w:hAnsi="GHEA Grapalat"/>
          <w:sz w:val="24"/>
          <w:szCs w:val="24"/>
        </w:rPr>
        <w:t>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FD14D7">
        <w:rPr>
          <w:rFonts w:ascii="GHEA Grapalat" w:hAnsi="GHEA Grapalat"/>
          <w:b/>
          <w:sz w:val="24"/>
          <w:szCs w:val="24"/>
        </w:rPr>
        <w:t>технические характеристики</w:t>
      </w:r>
      <w:r w:rsidR="00932115" w:rsidRPr="00FD14D7">
        <w:rPr>
          <w:rFonts w:ascii="GHEA Grapalat" w:hAnsi="GHEA Grapalat" w:cs="Sylfaen"/>
          <w:b/>
          <w:sz w:val="24"/>
          <w:szCs w:val="24"/>
        </w:rPr>
        <w:t xml:space="preserve"> предлагаемого им товара</w:t>
      </w:r>
      <w:r w:rsidR="005F25EF" w:rsidRPr="00FD14D7">
        <w:rPr>
          <w:rFonts w:ascii="GHEA Grapalat" w:hAnsi="GHEA Grapalat"/>
          <w:b/>
          <w:sz w:val="24"/>
          <w:szCs w:val="24"/>
        </w:rPr>
        <w:t xml:space="preserve">, а также товарный знак, </w:t>
      </w:r>
      <w:r w:rsidR="00932115" w:rsidRPr="00FD14D7">
        <w:rPr>
          <w:rFonts w:ascii="GHEA Grapalat" w:hAnsi="GHEA Grapalat" w:cs="Sylfaen"/>
          <w:b/>
          <w:sz w:val="24"/>
          <w:szCs w:val="24"/>
        </w:rPr>
        <w:t xml:space="preserve">фирменное наименование, </w:t>
      </w:r>
      <w:r w:rsidR="005F6602" w:rsidRPr="00FD14D7">
        <w:rPr>
          <w:rFonts w:ascii="GHEA Grapalat" w:hAnsi="GHEA Grapalat" w:cs="Sylfaen"/>
          <w:b/>
          <w:sz w:val="24"/>
          <w:szCs w:val="24"/>
        </w:rPr>
        <w:t xml:space="preserve">модель </w:t>
      </w:r>
      <w:r w:rsidR="00932115" w:rsidRPr="00FD14D7">
        <w:rPr>
          <w:rFonts w:ascii="GHEA Grapalat" w:hAnsi="GHEA Grapalat" w:cs="Sylfaen"/>
          <w:b/>
          <w:sz w:val="24"/>
          <w:szCs w:val="24"/>
        </w:rPr>
        <w:t>и</w:t>
      </w:r>
      <w:r w:rsidR="00932115" w:rsidRPr="00FD14D7">
        <w:rPr>
          <w:rFonts w:ascii="GHEA Grapalat" w:hAnsi="GHEA Grapalat"/>
          <w:b/>
          <w:sz w:val="24"/>
          <w:szCs w:val="24"/>
        </w:rPr>
        <w:t xml:space="preserve"> </w:t>
      </w:r>
      <w:r w:rsidR="005F25EF" w:rsidRPr="00FD14D7">
        <w:rPr>
          <w:rFonts w:ascii="GHEA Grapalat" w:hAnsi="GHEA Grapalat"/>
          <w:b/>
          <w:sz w:val="24"/>
          <w:szCs w:val="24"/>
        </w:rPr>
        <w:t xml:space="preserve">наименование производителя, </w:t>
      </w:r>
      <w:r w:rsidR="005F25EF" w:rsidRPr="00FD14D7">
        <w:rPr>
          <w:rFonts w:ascii="GHEA Grapalat" w:hAnsi="GHEA Grapalat"/>
          <w:b/>
          <w:sz w:val="24"/>
          <w:szCs w:val="24"/>
        </w:rPr>
        <w:lastRenderedPageBreak/>
        <w:t>(далее — полное описание товара</w:t>
      </w:r>
      <w:r w:rsidR="005F25EF" w:rsidRPr="00FD14D7">
        <w:rPr>
          <w:rFonts w:ascii="GHEA Grapalat" w:hAnsi="GHEA Grapalat"/>
          <w:b/>
        </w:rPr>
        <w:t>)</w:t>
      </w:r>
      <w:r w:rsidR="00B82520" w:rsidRPr="00FD14D7">
        <w:rPr>
          <w:rFonts w:ascii="GHEA Grapalat" w:hAnsi="GHEA Grapalat"/>
          <w:b/>
        </w:rPr>
        <w:t xml:space="preserve">. </w:t>
      </w:r>
      <w:r w:rsidR="00B82520" w:rsidRPr="00FD14D7">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FD14D7">
        <w:rPr>
          <w:rFonts w:ascii="GHEA Grapalat" w:hAnsi="GHEA Grapalat"/>
          <w:b/>
          <w:sz w:val="24"/>
          <w:szCs w:val="24"/>
        </w:rPr>
        <w:t xml:space="preserve">модель </w:t>
      </w:r>
      <w:r w:rsidR="005F6602" w:rsidRPr="00FD14D7">
        <w:rPr>
          <w:rFonts w:ascii="GHEA Grapalat" w:hAnsi="GHEA Grapalat"/>
          <w:b/>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66B8B" w:rsidRDefault="00FD2748" w:rsidP="00B66B8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sidR="00D07367" w:rsidRPr="00D07367">
        <w:rPr>
          <w:rFonts w:ascii="GHEA Grapalat" w:hAnsi="GHEA Grapalat"/>
          <w:sz w:val="24"/>
          <w:szCs w:val="24"/>
        </w:rPr>
        <w:t>.</w:t>
      </w:r>
      <w:r w:rsidR="00D07367" w:rsidRPr="00D07367">
        <w:rPr>
          <w:rFonts w:ascii="GHEA Grapalat" w:hAnsi="GHEA Grapalat"/>
          <w:sz w:val="24"/>
          <w:szCs w:val="24"/>
        </w:rPr>
        <w:tab/>
      </w:r>
      <w:r w:rsidR="00B66B8B" w:rsidRPr="009044F1">
        <w:rPr>
          <w:rFonts w:ascii="GHEA Grapalat" w:hAnsi="GHEA Grapalat"/>
          <w:sz w:val="24"/>
          <w:szCs w:val="24"/>
        </w:rPr>
        <w:t>Вскрытие заявок произойдет на "</w:t>
      </w:r>
      <w:r w:rsidR="00B66B8B" w:rsidRPr="00016450">
        <w:rPr>
          <w:rFonts w:ascii="GHEA Grapalat" w:hAnsi="GHEA Grapalat"/>
        </w:rPr>
        <w:t>"</w:t>
      </w:r>
      <w:r w:rsidR="00B66B8B" w:rsidRPr="00661596">
        <w:rPr>
          <w:rFonts w:ascii="GHEA Grapalat" w:hAnsi="GHEA Grapalat"/>
        </w:rPr>
        <w:t>7</w:t>
      </w:r>
      <w:r w:rsidR="00B66B8B">
        <w:rPr>
          <w:rFonts w:ascii="GHEA Grapalat" w:hAnsi="GHEA Grapalat"/>
          <w:sz w:val="24"/>
          <w:szCs w:val="24"/>
        </w:rPr>
        <w:t>"-</w:t>
      </w:r>
      <w:r w:rsidR="00B66B8B" w:rsidRPr="009044F1">
        <w:rPr>
          <w:rFonts w:ascii="GHEA Grapalat" w:hAnsi="GHEA Grapalat"/>
          <w:sz w:val="24"/>
          <w:szCs w:val="24"/>
        </w:rPr>
        <w:t>й день в "</w:t>
      </w:r>
      <w:r w:rsidR="00B66B8B" w:rsidRPr="00016450">
        <w:rPr>
          <w:rFonts w:ascii="GHEA Grapalat" w:hAnsi="GHEA Grapalat"/>
        </w:rPr>
        <w:t>"</w:t>
      </w:r>
      <w:r w:rsidR="00B66B8B" w:rsidRPr="00EB1B19">
        <w:rPr>
          <w:rFonts w:ascii="GHEA Grapalat" w:hAnsi="GHEA Grapalat"/>
        </w:rPr>
        <w:t>1</w:t>
      </w:r>
      <w:r w:rsidR="00B738AB" w:rsidRPr="00FD14D7">
        <w:rPr>
          <w:rFonts w:ascii="GHEA Grapalat" w:hAnsi="GHEA Grapalat"/>
        </w:rPr>
        <w:t>1</w:t>
      </w:r>
      <w:r w:rsidR="00B66B8B" w:rsidRPr="00EB1B19">
        <w:rPr>
          <w:rFonts w:ascii="GHEA Grapalat" w:hAnsi="GHEA Grapalat"/>
        </w:rPr>
        <w:t>:</w:t>
      </w:r>
      <w:r w:rsidR="00B66B8B" w:rsidRPr="00C90F08">
        <w:rPr>
          <w:rFonts w:ascii="GHEA Grapalat" w:hAnsi="GHEA Grapalat"/>
        </w:rPr>
        <w:t>0</w:t>
      </w:r>
      <w:r w:rsidR="00B66B8B" w:rsidRPr="00EB1B19">
        <w:rPr>
          <w:rFonts w:ascii="GHEA Grapalat" w:hAnsi="GHEA Grapalat"/>
        </w:rPr>
        <w:t>0</w:t>
      </w:r>
      <w:r w:rsidR="00B66B8B" w:rsidRPr="00016450">
        <w:rPr>
          <w:rFonts w:ascii="GHEA Grapalat" w:hAnsi="GHEA Grapalat"/>
        </w:rPr>
        <w:t xml:space="preserve">" </w:t>
      </w:r>
      <w:r w:rsidR="00B66B8B" w:rsidRPr="009044F1">
        <w:rPr>
          <w:rFonts w:ascii="GHEA Grapalat" w:hAnsi="GHEA Grapalat"/>
          <w:sz w:val="24"/>
          <w:szCs w:val="24"/>
        </w:rPr>
        <w:t xml:space="preserve">" со дня опубликования в </w:t>
      </w:r>
      <w:r w:rsidR="00B66B8B">
        <w:rPr>
          <w:rFonts w:ascii="GHEA Grapalat" w:hAnsi="GHEA Grapalat"/>
          <w:sz w:val="24"/>
          <w:szCs w:val="24"/>
        </w:rPr>
        <w:t>бюллетене</w:t>
      </w:r>
      <w:r w:rsidR="00B66B8B" w:rsidRPr="009044F1">
        <w:rPr>
          <w:rFonts w:ascii="GHEA Grapalat" w:hAnsi="GHEA Grapalat"/>
          <w:sz w:val="24"/>
          <w:szCs w:val="24"/>
        </w:rPr>
        <w:t xml:space="preserve"> объявления и приглашения на настоящую процедуру. </w:t>
      </w:r>
    </w:p>
    <w:p w:rsidR="00B66B8B" w:rsidRPr="00FD14D7" w:rsidRDefault="00B66B8B" w:rsidP="00B66B8B">
      <w:pPr>
        <w:pStyle w:val="BodyTextIndent2"/>
        <w:widowControl w:val="0"/>
        <w:tabs>
          <w:tab w:val="left" w:pos="1134"/>
        </w:tabs>
        <w:spacing w:after="160" w:line="240" w:lineRule="auto"/>
        <w:ind w:firstLine="567"/>
        <w:rPr>
          <w:rFonts w:ascii="GHEA Grapalat" w:hAnsi="GHEA Grapalat"/>
          <w:sz w:val="24"/>
          <w:szCs w:val="24"/>
        </w:rPr>
      </w:pPr>
      <w:r w:rsidRPr="00FD14D7">
        <w:rPr>
          <w:rFonts w:ascii="GHEA Grapalat" w:hAnsi="GHEA Grapalat"/>
          <w:sz w:val="24"/>
          <w:szCs w:val="24"/>
        </w:rPr>
        <w:t>На заседании по вскрытию и оценке заявок:</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E20ED0" w:rsidRPr="009044F1">
        <w:rPr>
          <w:rFonts w:ascii="GHEA Grapalat" w:hAnsi="GHEA Grapalat"/>
          <w:i w:val="0"/>
          <w:sz w:val="24"/>
          <w:szCs w:val="24"/>
        </w:rPr>
        <w:t xml:space="preserve">с драмом Республики Армения по курсу </w:t>
      </w:r>
      <w:r w:rsidR="00E20ED0" w:rsidRPr="00C90F08">
        <w:rPr>
          <w:rFonts w:ascii="GHEA Grapalat" w:hAnsi="GHEA Grapalat"/>
          <w:i w:val="0"/>
          <w:sz w:val="24"/>
          <w:szCs w:val="24"/>
        </w:rPr>
        <w:t xml:space="preserve">ЦБ </w:t>
      </w:r>
      <w:r w:rsidR="00E20ED0" w:rsidRPr="00016450">
        <w:rPr>
          <w:rFonts w:ascii="GHEA Grapalat" w:hAnsi="GHEA Grapalat"/>
          <w:i w:val="0"/>
          <w:sz w:val="24"/>
          <w:szCs w:val="24"/>
        </w:rPr>
        <w:t xml:space="preserve"> </w:t>
      </w:r>
      <w:r w:rsidR="00E20ED0" w:rsidRPr="00C90F08">
        <w:rPr>
          <w:rFonts w:ascii="GHEA Grapalat" w:hAnsi="GHEA Grapalat"/>
          <w:i w:val="0"/>
          <w:sz w:val="24"/>
          <w:szCs w:val="24"/>
        </w:rPr>
        <w:t>Армении</w:t>
      </w:r>
      <w:r w:rsidR="00E20ED0" w:rsidRPr="009044F1" w:rsidDel="00E20ED0">
        <w:rPr>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w:t>
      </w:r>
      <w:r w:rsidRPr="009044F1">
        <w:rPr>
          <w:rFonts w:ascii="GHEA Grapalat" w:hAnsi="GHEA Grapalat"/>
          <w:sz w:val="24"/>
          <w:szCs w:val="24"/>
        </w:rPr>
        <w:lastRenderedPageBreak/>
        <w:t xml:space="preserve">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w:t>
      </w:r>
      <w:r w:rsidRPr="009044F1">
        <w:rPr>
          <w:rFonts w:ascii="GHEA Grapalat" w:hAnsi="GHEA Grapalat"/>
        </w:rPr>
        <w:lastRenderedPageBreak/>
        <w:t xml:space="preserve">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w:t>
      </w:r>
      <w:r w:rsidRPr="009044F1">
        <w:rPr>
          <w:rFonts w:ascii="GHEA Grapalat" w:hAnsi="GHEA Grapalat"/>
          <w:sz w:val="24"/>
          <w:szCs w:val="24"/>
        </w:rPr>
        <w:lastRenderedPageBreak/>
        <w:t>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D14D7" w:rsidRDefault="00A150A9" w:rsidP="00B46D58">
      <w:pPr>
        <w:pStyle w:val="BodyTextIndent2"/>
        <w:widowControl w:val="0"/>
        <w:tabs>
          <w:tab w:val="left" w:pos="1276"/>
        </w:tabs>
        <w:spacing w:after="160" w:line="240" w:lineRule="auto"/>
        <w:ind w:firstLine="567"/>
        <w:rPr>
          <w:rFonts w:ascii="GHEA Grapalat" w:hAnsi="GHEA Grapalat"/>
          <w:b/>
          <w:sz w:val="24"/>
          <w:szCs w:val="24"/>
        </w:rPr>
      </w:pPr>
      <w:r w:rsidRPr="00FD14D7">
        <w:rPr>
          <w:rFonts w:ascii="GHEA Grapalat" w:hAnsi="GHEA Grapalat"/>
          <w:b/>
          <w:sz w:val="24"/>
          <w:szCs w:val="24"/>
        </w:rPr>
        <w:t>8.</w:t>
      </w:r>
      <w:r w:rsidR="000E624C" w:rsidRPr="00FD14D7">
        <w:rPr>
          <w:rFonts w:ascii="GHEA Grapalat" w:hAnsi="GHEA Grapalat"/>
          <w:b/>
          <w:sz w:val="24"/>
          <w:szCs w:val="24"/>
          <w:lang w:val="hy-AM"/>
        </w:rPr>
        <w:t>1</w:t>
      </w:r>
      <w:r w:rsidR="00B325AF" w:rsidRPr="00FD14D7">
        <w:rPr>
          <w:rFonts w:ascii="GHEA Grapalat" w:hAnsi="GHEA Grapalat"/>
          <w:b/>
          <w:sz w:val="24"/>
          <w:szCs w:val="24"/>
        </w:rPr>
        <w:t>8</w:t>
      </w:r>
      <w:r w:rsidRPr="00FD14D7">
        <w:rPr>
          <w:rFonts w:ascii="GHEA Grapalat" w:hAnsi="GHEA Grapalat"/>
          <w:b/>
          <w:sz w:val="24"/>
          <w:szCs w:val="24"/>
        </w:rPr>
        <w:t>.</w:t>
      </w:r>
      <w:r w:rsidR="00EE0CB1" w:rsidRPr="00FD14D7">
        <w:rPr>
          <w:rFonts w:ascii="GHEA Grapalat" w:hAnsi="GHEA Grapalat"/>
          <w:b/>
          <w:sz w:val="24"/>
          <w:szCs w:val="24"/>
        </w:rPr>
        <w:tab/>
      </w:r>
      <w:r w:rsidRPr="00FD14D7">
        <w:rPr>
          <w:rFonts w:ascii="GHEA Grapalat" w:hAnsi="GHEA Grapalat"/>
          <w:b/>
          <w:sz w:val="24"/>
          <w:szCs w:val="24"/>
        </w:rPr>
        <w:t>Оценка заявок и определение отобранного участника осуществляются по отдельным лотам</w:t>
      </w:r>
      <w:r w:rsidR="00FE2802" w:rsidRPr="00FD14D7">
        <w:rPr>
          <w:rStyle w:val="FootnoteReference"/>
          <w:rFonts w:ascii="GHEA Grapalat" w:hAnsi="GHEA Grapalat"/>
          <w:b/>
          <w:sz w:val="24"/>
          <w:szCs w:val="24"/>
        </w:rPr>
        <w:footnoteReference w:customMarkFollows="1" w:id="5"/>
        <w:t>11</w:t>
      </w:r>
      <w:r w:rsidRPr="00FD14D7">
        <w:rPr>
          <w:rFonts w:ascii="GHEA Grapalat" w:hAnsi="GHEA Grapalat"/>
          <w:b/>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w:t>
      </w:r>
      <w:r w:rsidRPr="009044F1">
        <w:rPr>
          <w:rFonts w:ascii="GHEA Grapalat" w:hAnsi="GHEA Grapalat"/>
          <w:spacing w:val="-6"/>
          <w:sz w:val="24"/>
          <w:szCs w:val="24"/>
        </w:rPr>
        <w:lastRenderedPageBreak/>
        <w:t>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FD14D7" w:rsidRDefault="0084513E" w:rsidP="0084513E">
      <w:pPr>
        <w:pStyle w:val="BodyTextIndent2"/>
        <w:widowControl w:val="0"/>
        <w:spacing w:after="160" w:line="240" w:lineRule="auto"/>
        <w:ind w:left="284" w:firstLine="567"/>
        <w:contextualSpacing/>
        <w:rPr>
          <w:rFonts w:ascii="GHEA Grapalat" w:hAnsi="GHEA Grapalat"/>
          <w:b/>
          <w:sz w:val="24"/>
          <w:szCs w:val="24"/>
        </w:rPr>
      </w:pPr>
      <w:r w:rsidRPr="00FD14D7">
        <w:rPr>
          <w:rFonts w:ascii="GHEA Grapalat" w:hAnsi="GHEA Grapalat"/>
          <w:b/>
          <w:sz w:val="24"/>
          <w:szCs w:val="24"/>
        </w:rPr>
        <w:t>Период ожидания в случае настоящей процедуры составляет "</w:t>
      </w:r>
      <w:r w:rsidR="003A5B8F" w:rsidRPr="00FD14D7">
        <w:rPr>
          <w:rFonts w:ascii="GHEA Grapalat" w:hAnsi="GHEA Grapalat"/>
          <w:b/>
          <w:sz w:val="24"/>
          <w:szCs w:val="24"/>
        </w:rPr>
        <w:t>10</w:t>
      </w:r>
      <w:r w:rsidRPr="00FD14D7">
        <w:rPr>
          <w:rFonts w:ascii="GHEA Grapalat" w:hAnsi="GHEA Grapalat"/>
          <w:b/>
          <w:sz w:val="24"/>
          <w:szCs w:val="24"/>
        </w:rPr>
        <w:t>" календарных дней. Период ожидания:</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w:t>
      </w:r>
      <w:r w:rsidR="00646B97" w:rsidRPr="00FD14D7">
        <w:rPr>
          <w:rFonts w:ascii="GHEA Grapalat" w:hAnsi="GHEA Grapalat"/>
          <w:b/>
          <w:color w:val="000000" w:themeColor="text1"/>
        </w:rPr>
        <w:t xml:space="preserve">в течение 5-и рабочих дней </w:t>
      </w:r>
      <w:r w:rsidR="009D228B" w:rsidRPr="00FD14D7">
        <w:rPr>
          <w:rFonts w:ascii="GHEA Grapalat" w:hAnsi="GHEA Grapalat"/>
          <w:b/>
          <w:color w:val="000000" w:themeColor="text1"/>
        </w:rPr>
        <w:t xml:space="preserve">после </w:t>
      </w:r>
      <w:r w:rsidR="00646B97" w:rsidRPr="00FD14D7">
        <w:rPr>
          <w:rFonts w:ascii="GHEA Grapalat" w:hAnsi="GHEA Grapalat"/>
          <w:b/>
          <w:color w:val="000000" w:themeColor="text1"/>
        </w:rPr>
        <w:t>дня его получения,</w:t>
      </w:r>
      <w:r w:rsidR="00646B97" w:rsidRPr="00681C1F">
        <w:rPr>
          <w:rFonts w:ascii="GHEA Grapalat" w:hAnsi="GHEA Grapalat"/>
          <w:color w:val="000000" w:themeColor="text1"/>
        </w:rPr>
        <w:t xml:space="preserve">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FD14D7">
        <w:rPr>
          <w:rFonts w:ascii="GHEA Grapalat" w:hAnsi="GHEA Grapalat"/>
          <w:b/>
        </w:rPr>
        <w:t xml:space="preserve">Размер обеспечения квалификации равен </w:t>
      </w:r>
      <w:r w:rsidR="009F0DAD">
        <w:rPr>
          <w:rFonts w:ascii="GHEA Grapalat" w:hAnsi="GHEA Grapalat"/>
          <w:b/>
        </w:rPr>
        <w:t>15</w:t>
      </w:r>
      <w:r w:rsidR="003D57AD" w:rsidRPr="00FD14D7">
        <w:rPr>
          <w:rFonts w:ascii="GHEA Grapalat" w:hAnsi="GHEA Grapalat"/>
          <w:b/>
        </w:rPr>
        <w:t xml:space="preserve"> процентам </w:t>
      </w:r>
      <w:r w:rsidR="00E70468" w:rsidRPr="00FD14D7">
        <w:rPr>
          <w:rFonts w:ascii="GHEA Grapalat" w:hAnsi="GHEA Grapalat"/>
          <w:b/>
        </w:rPr>
        <w:t>от цены закупки товаров закупаемых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w:t>
      </w:r>
      <w:r w:rsidR="003D57AD" w:rsidRPr="00370E40">
        <w:rPr>
          <w:rFonts w:ascii="GHEA Grapalat" w:hAnsi="GHEA Grapalat"/>
        </w:rPr>
        <w:lastRenderedPageBreak/>
        <w:t xml:space="preserve">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обязательство, которое влечет за собой </w:t>
      </w:r>
      <w:r w:rsidRPr="002406D8">
        <w:rPr>
          <w:rFonts w:ascii="GHEA Grapalat" w:hAnsi="GHEA Grapalat" w:cs="Sylfaen"/>
        </w:rPr>
        <w:lastRenderedPageBreak/>
        <w:t>одностороннее расторжение договора заказчиком</w:t>
      </w:r>
      <w:r>
        <w:rPr>
          <w:rFonts w:ascii="GHEA Grapalat" w:hAnsi="GHEA Grapalat" w:cs="Sylfaen"/>
        </w:rPr>
        <w:t>.</w:t>
      </w:r>
    </w:p>
    <w:p w:rsidR="00367A7C" w:rsidRDefault="00030D40" w:rsidP="00367A7C">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00E562C0" w:rsidRPr="00FD14D7">
        <w:rPr>
          <w:rFonts w:ascii="GHEA Grapalat" w:hAnsi="GHEA Grapalat"/>
          <w:b/>
        </w:rPr>
        <w:t>закупки</w:t>
      </w:r>
      <w:r w:rsidRPr="00FD14D7">
        <w:rPr>
          <w:rFonts w:ascii="GHEA Grapalat" w:hAnsi="GHEA Grapalat"/>
          <w:b/>
        </w:rPr>
        <w:t xml:space="preserve">. </w:t>
      </w:r>
      <w:r w:rsidR="00367A7C" w:rsidRPr="002D492B">
        <w:rPr>
          <w:rFonts w:ascii="GHEA Grapalat" w:hAnsi="GHEA Grapalat"/>
        </w:rPr>
        <w:t xml:space="preserve">Если цена закупки товара меньше цены заключаемого договора, то размер обеспечения </w:t>
      </w:r>
      <w:r w:rsidR="00367A7C">
        <w:rPr>
          <w:rFonts w:ascii="GHEA Grapalat" w:hAnsi="GHEA Grapalat"/>
        </w:rPr>
        <w:t>договора</w:t>
      </w:r>
      <w:r w:rsidR="00367A7C" w:rsidRPr="002D492B">
        <w:rPr>
          <w:rFonts w:ascii="GHEA Grapalat" w:hAnsi="GHEA Grapalat"/>
        </w:rPr>
        <w:t xml:space="preserve"> исчисляется в отношении цены договора.</w:t>
      </w:r>
      <w:r w:rsidR="00367A7C">
        <w:rPr>
          <w:rFonts w:ascii="GHEA Grapalat" w:hAnsi="GHEA Grapalat"/>
        </w:rPr>
        <w:t xml:space="preserve"> О</w:t>
      </w:r>
      <w:r w:rsidR="00367A7C" w:rsidRPr="001647D2">
        <w:rPr>
          <w:rFonts w:ascii="GHEA Grapalat" w:hAnsi="GHEA Grapalat"/>
        </w:rPr>
        <w:t xml:space="preserve">беспечение </w:t>
      </w:r>
      <w:r w:rsidR="00367A7C">
        <w:rPr>
          <w:rFonts w:ascii="GHEA Grapalat" w:hAnsi="GHEA Grapalat"/>
        </w:rPr>
        <w:t>договора</w:t>
      </w:r>
      <w:r w:rsidR="00367A7C" w:rsidRPr="001647D2">
        <w:rPr>
          <w:rFonts w:ascii="GHEA Grapalat" w:hAnsi="GHEA Grapalat"/>
        </w:rPr>
        <w:t xml:space="preserve"> представляется </w:t>
      </w:r>
      <w:r w:rsidR="00367A7C" w:rsidRPr="00DA3D75">
        <w:rPr>
          <w:rFonts w:ascii="GHEA Grapalat" w:hAnsi="GHEA Grapalat"/>
        </w:rPr>
        <w:t>в одностороннем порядке утвержденного заявления-в виде неустойки (приложение 5.1) или наличных денег</w:t>
      </w:r>
      <w:r w:rsidR="00367A7C">
        <w:rPr>
          <w:rStyle w:val="FootnoteReference"/>
          <w:rFonts w:ascii="GHEA Grapalat" w:hAnsi="GHEA Grapalat"/>
        </w:rPr>
        <w:t xml:space="preserve"> </w:t>
      </w:r>
      <w:r w:rsidR="00367A7C">
        <w:rPr>
          <w:rStyle w:val="FootnoteReference"/>
          <w:rFonts w:ascii="GHEA Grapalat" w:hAnsi="GHEA Grapalat"/>
        </w:rPr>
        <w:footnoteReference w:customMarkFollows="1" w:id="6"/>
        <w:t>13</w:t>
      </w:r>
      <w:r w:rsidR="00367A7C">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367A7C" w:rsidRPr="00FD14D7">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lastRenderedPageBreak/>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D81E58"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27573B">
        <w:rPr>
          <w:rStyle w:val="FootnoteReference"/>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0060029A" w:rsidRPr="009044F1">
        <w:rPr>
          <w:rFonts w:ascii="GHEA Grapalat" w:hAnsi="GHEA Grapalat"/>
          <w:b/>
        </w:rPr>
        <w:t xml:space="preserve">ЗАЯВКИ НА </w:t>
      </w:r>
      <w:r w:rsidR="00932BB7">
        <w:rPr>
          <w:rFonts w:ascii="GHEA Grapalat" w:hAnsi="GHEA Grapalat"/>
          <w:b/>
        </w:rPr>
        <w:t>ЗАПРОС</w:t>
      </w:r>
      <w:r w:rsidR="0060029A" w:rsidRPr="0060029A">
        <w:rPr>
          <w:rFonts w:ascii="GHEA Grapalat" w:hAnsi="GHEA Grapalat"/>
          <w:b/>
        </w:rPr>
        <w:t xml:space="preserve"> КОТИРОВОК</w:t>
      </w:r>
      <w:r w:rsidR="0060029A" w:rsidRPr="00FD0971">
        <w:rPr>
          <w:rFonts w:ascii="GHEA Grapalat" w:hAnsi="GHEA Grapalat"/>
        </w:rPr>
        <w:t xml:space="preserve"> </w:t>
      </w:r>
      <w:r w:rsidR="0060029A">
        <w:rPr>
          <w:rFonts w:ascii="GHEA Grapalat" w:hAnsi="GHEA Grapalat"/>
        </w:rPr>
        <w:t xml:space="preserve"> </w:t>
      </w:r>
    </w:p>
    <w:p w:rsidR="00096865" w:rsidRPr="009044F1" w:rsidRDefault="00096865" w:rsidP="00B46D58">
      <w:pPr>
        <w:widowControl w:val="0"/>
        <w:spacing w:after="160"/>
        <w:jc w:val="center"/>
        <w:rPr>
          <w:rFonts w:ascii="GHEA Grapalat" w:hAnsi="GHEA Grapalat"/>
        </w:rPr>
      </w:pPr>
    </w:p>
    <w:p w:rsidR="00096865" w:rsidRPr="009044F1" w:rsidRDefault="008D5016" w:rsidP="006240D3">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6240D3">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6240D3">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6240D3">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6240D3">
      <w:pPr>
        <w:widowControl w:val="0"/>
        <w:jc w:val="center"/>
        <w:rPr>
          <w:rFonts w:ascii="GHEA Grapalat" w:hAnsi="GHEA Grapalat"/>
          <w:b/>
        </w:rPr>
      </w:pPr>
    </w:p>
    <w:p w:rsidR="008F15B9" w:rsidRDefault="008F15B9" w:rsidP="006240D3">
      <w:pPr>
        <w:widowControl w:val="0"/>
        <w:jc w:val="center"/>
        <w:rPr>
          <w:rFonts w:ascii="GHEA Grapalat" w:hAnsi="GHEA Grapalat"/>
          <w:b/>
        </w:rPr>
      </w:pPr>
    </w:p>
    <w:p w:rsidR="00096865" w:rsidRPr="009044F1" w:rsidRDefault="008D5016" w:rsidP="006240D3">
      <w:pPr>
        <w:widowControl w:val="0"/>
        <w:jc w:val="center"/>
        <w:rPr>
          <w:rFonts w:ascii="GHEA Grapalat" w:hAnsi="GHEA Grapalat"/>
          <w:b/>
        </w:rPr>
      </w:pPr>
      <w:r w:rsidRPr="009044F1">
        <w:rPr>
          <w:rFonts w:ascii="GHEA Grapalat" w:hAnsi="GHEA Grapalat"/>
          <w:b/>
        </w:rPr>
        <w:t>2. ЗАЯВКА НА ПРОЦЕДУРУ</w:t>
      </w:r>
    </w:p>
    <w:p w:rsidR="008F15B9" w:rsidRDefault="00EA1314" w:rsidP="006240D3">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6240D3">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6240D3">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6240D3">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6240D3">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8"/>
        <w:t>15</w:t>
      </w:r>
    </w:p>
    <w:p w:rsidR="00E67BA7" w:rsidRDefault="00096865" w:rsidP="006240D3">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6F2303" w:rsidRDefault="006F2303" w:rsidP="006240D3">
      <w:pPr>
        <w:widowControl w:val="0"/>
        <w:jc w:val="center"/>
        <w:rPr>
          <w:rFonts w:ascii="GHEA Grapalat" w:hAnsi="GHEA Grapalat"/>
          <w:b/>
        </w:rPr>
      </w:pPr>
    </w:p>
    <w:p w:rsidR="008937EA" w:rsidRDefault="008937EA" w:rsidP="006240D3">
      <w:pPr>
        <w:widowControl w:val="0"/>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6240D3">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6240D3">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F1F02" w:rsidRPr="00FD14D7">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6240D3">
      <w:pPr>
        <w:widowControl w:val="0"/>
        <w:ind w:firstLine="567"/>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w:t>
      </w:r>
      <w:r w:rsidRPr="002658C9">
        <w:rPr>
          <w:rFonts w:ascii="GHEA Grapalat" w:hAnsi="GHEA Grapalat"/>
        </w:rPr>
        <w:lastRenderedPageBreak/>
        <w:t>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6240D3">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6240D3">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6240D3">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6240D3">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6240D3">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6240D3">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6240D3">
      <w:pPr>
        <w:widowControl w:val="0"/>
        <w:tabs>
          <w:tab w:val="left" w:pos="1134"/>
        </w:tabs>
        <w:ind w:firstLine="567"/>
        <w:jc w:val="both"/>
        <w:rPr>
          <w:rFonts w:ascii="GHEA Grapalat" w:hAnsi="GHEA Grapalat"/>
        </w:rPr>
      </w:pPr>
    </w:p>
    <w:p w:rsidR="00ED59E0" w:rsidRDefault="00ED59E0" w:rsidP="006240D3">
      <w:pPr>
        <w:widowControl w:val="0"/>
        <w:tabs>
          <w:tab w:val="left" w:pos="1134"/>
        </w:tabs>
        <w:ind w:firstLine="567"/>
        <w:jc w:val="both"/>
        <w:rPr>
          <w:rFonts w:ascii="GHEA Grapalat" w:hAnsi="GHEA Grapalat"/>
        </w:rPr>
      </w:pPr>
    </w:p>
    <w:p w:rsidR="00ED59E0" w:rsidRPr="00E267E5" w:rsidRDefault="00ED59E0" w:rsidP="006240D3">
      <w:pPr>
        <w:widowControl w:val="0"/>
        <w:tabs>
          <w:tab w:val="left" w:pos="1134"/>
        </w:tabs>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6F2303" w:rsidRDefault="006F2303"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6F2303">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573BE" w:rsidRPr="00F37A32" w:rsidRDefault="008573BE" w:rsidP="006F2303">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sidR="000F5AE7">
        <w:rPr>
          <w:rFonts w:ascii="GHEA Grapalat" w:hAnsi="GHEA Grapalat"/>
          <w:b/>
          <w:sz w:val="24"/>
          <w:szCs w:val="24"/>
        </w:rPr>
        <w:t>25/1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0029A" w:rsidRPr="00FD0971">
        <w:rPr>
          <w:rFonts w:ascii="GHEA Grapalat" w:hAnsi="GHEA Grapalat"/>
          <w:sz w:val="24"/>
          <w:szCs w:val="24"/>
        </w:rPr>
        <w:t>запрос</w:t>
      </w:r>
      <w:r w:rsidR="0060029A">
        <w:rPr>
          <w:rFonts w:ascii="GHEA Grapalat" w:hAnsi="GHEA Grapalat"/>
          <w:sz w:val="24"/>
          <w:szCs w:val="24"/>
        </w:rPr>
        <w:t>е</w:t>
      </w:r>
      <w:r w:rsidR="0060029A" w:rsidRPr="00FD0971">
        <w:rPr>
          <w:rFonts w:ascii="GHEA Grapalat" w:hAnsi="GHEA Grapalat"/>
          <w:sz w:val="24"/>
          <w:szCs w:val="24"/>
        </w:rPr>
        <w:t xml:space="preserve"> котировок </w:t>
      </w:r>
      <w:r w:rsidR="0060029A">
        <w:rPr>
          <w:rFonts w:ascii="GHEA Grapalat" w:hAnsi="GHEA Grapalat"/>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134D7B" w:rsidRPr="00DA5EA0" w:rsidRDefault="00134D7B" w:rsidP="00134D7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134D7B" w:rsidRPr="000C1746" w:rsidRDefault="00134D7B" w:rsidP="00134D7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134D7B" w:rsidRPr="00F37A32" w:rsidRDefault="00134D7B" w:rsidP="00134D7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Pr="00E272DC">
        <w:rPr>
          <w:rFonts w:ascii="GHEA Grapalat" w:hAnsi="GHEA Grapalat"/>
          <w:u w:val="single"/>
        </w:rPr>
        <w:t>ЗАО “Ергорсвет”</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ЕГС-GHAPDzB-</w:t>
      </w:r>
      <w:r w:rsidR="000F5AE7">
        <w:rPr>
          <w:rFonts w:ascii="GHEA Grapalat" w:hAnsi="GHEA Grapalat"/>
          <w:b/>
        </w:rPr>
        <w:t>25/1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031828" w:rsidP="00B46D58">
      <w:pPr>
        <w:spacing w:after="160"/>
        <w:jc w:val="both"/>
        <w:rPr>
          <w:rFonts w:ascii="GHEA Grapalat" w:hAnsi="GHEA Grapalat"/>
        </w:rPr>
      </w:pPr>
      <w:r w:rsidRPr="00FD0971">
        <w:rPr>
          <w:rFonts w:ascii="GHEA Grapalat" w:hAnsi="GHEA Grapalat"/>
        </w:rPr>
        <w:t xml:space="preserve">запроса котировок </w:t>
      </w:r>
      <w:r>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134D7B"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b/>
        </w:rPr>
        <w:t>ЕГС-GH</w:t>
      </w:r>
      <w:r w:rsidRPr="00AA05DB">
        <w:rPr>
          <w:rFonts w:ascii="GHEA Grapalat" w:hAnsi="GHEA Grapalat"/>
          <w:b/>
        </w:rPr>
        <w:t>APDzB</w:t>
      </w:r>
      <w:r>
        <w:rPr>
          <w:rFonts w:ascii="GHEA Grapalat" w:hAnsi="GHEA Grapalat"/>
          <w:b/>
        </w:rPr>
        <w:t>-</w:t>
      </w:r>
      <w:r w:rsidR="000F5AE7">
        <w:rPr>
          <w:rFonts w:ascii="GHEA Grapalat" w:hAnsi="GHEA Grapalat"/>
          <w:b/>
        </w:rPr>
        <w:t>25/1</w:t>
      </w:r>
      <w:r w:rsidRPr="00CA1276">
        <w:rPr>
          <w:rFonts w:ascii="GHEA Grapalat" w:hAnsi="GHEA Grapalat"/>
          <w:b/>
        </w:rPr>
        <w:t xml:space="preserve"> </w:t>
      </w:r>
      <w:r w:rsidR="009E1F0A" w:rsidRPr="004F23CF">
        <w:rPr>
          <w:rFonts w:ascii="GHEA Grapalat" w:hAnsi="GHEA Grapalat"/>
          <w:color w:val="000000" w:themeColor="text1"/>
        </w:rPr>
        <w:t>и</w:t>
      </w:r>
      <w:r w:rsidR="009E1F0A" w:rsidRPr="004F23CF">
        <w:rPr>
          <w:rFonts w:ascii="GHEA Grapalat" w:hAnsi="GHEA Grapalat"/>
          <w:sz w:val="20"/>
          <w:u w:val="single"/>
          <w:lang w:val="hy-AM"/>
        </w:rPr>
        <w:t xml:space="preserve">  </w:t>
      </w:r>
      <w:r w:rsidR="009E1F0A" w:rsidRPr="004F23CF">
        <w:rPr>
          <w:rFonts w:ascii="GHEA Grapalat" w:hAnsi="GHEA Grapalat"/>
          <w:sz w:val="20"/>
          <w:u w:val="single"/>
        </w:rPr>
        <w:t>---------------------------------</w:t>
      </w:r>
      <w:r w:rsidR="006247D8">
        <w:rPr>
          <w:rFonts w:ascii="GHEA Grapalat" w:hAnsi="GHEA Grapalat"/>
          <w:sz w:val="20"/>
          <w:u w:val="single"/>
        </w:rPr>
        <w:t>-------</w:t>
      </w:r>
      <w:r w:rsidR="009E1F0A" w:rsidRPr="004F23CF">
        <w:rPr>
          <w:rFonts w:ascii="GHEA Grapalat" w:hAnsi="GHEA Grapalat"/>
          <w:sz w:val="20"/>
          <w:u w:val="single"/>
          <w:lang w:val="hy-AM"/>
        </w:rPr>
        <w:t xml:space="preserve">                                        </w:t>
      </w:r>
      <w:r w:rsidR="009E1F0A" w:rsidRPr="004F23CF">
        <w:rPr>
          <w:rFonts w:ascii="GHEA Grapalat" w:hAnsi="GHEA Grapalat"/>
          <w:sz w:val="20"/>
          <w:u w:val="single"/>
          <w:lang w:val="es-ES"/>
        </w:rPr>
        <w:t xml:space="preserve">                         </w:t>
      </w:r>
      <w:r w:rsidR="009E1F0A" w:rsidRPr="004F23CF">
        <w:rPr>
          <w:rFonts w:ascii="GHEA Grapalat" w:hAnsi="GHEA Grapalat"/>
          <w:sz w:val="20"/>
          <w:u w:val="single"/>
          <w:lang w:val="hy-AM"/>
        </w:rPr>
        <w:t xml:space="preserve">          </w:t>
      </w:r>
      <w:r w:rsidR="009E1F0A"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F13AC8" w:rsidRPr="00AF791F" w:rsidRDefault="00F13AC8" w:rsidP="00F13AC8">
      <w:pPr>
        <w:pStyle w:val="ListParagraph"/>
        <w:widowControl w:val="0"/>
        <w:numPr>
          <w:ilvl w:val="0"/>
          <w:numId w:val="22"/>
        </w:numPr>
        <w:tabs>
          <w:tab w:val="left" w:pos="567"/>
        </w:tabs>
        <w:spacing w:after="160"/>
        <w:jc w:val="both"/>
        <w:rPr>
          <w:rFonts w:ascii="GHEA Grapalat" w:hAnsi="GHEA Grapalat" w:cs="Arial"/>
        </w:rPr>
      </w:pPr>
      <w:r w:rsidRPr="00AF791F">
        <w:rPr>
          <w:rFonts w:ascii="GHEA Grapalat" w:hAnsi="GHEA Grapalat"/>
        </w:rPr>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Pr>
          <w:rFonts w:ascii="GHEA Grapalat" w:hAnsi="GHEA Grapalat"/>
          <w:b/>
        </w:rPr>
        <w:t>ЕГС-GH</w:t>
      </w:r>
      <w:r w:rsidRPr="00AA05DB">
        <w:rPr>
          <w:rFonts w:ascii="GHEA Grapalat" w:hAnsi="GHEA Grapalat"/>
          <w:b/>
        </w:rPr>
        <w:t>APDzB</w:t>
      </w:r>
      <w:r>
        <w:rPr>
          <w:rFonts w:ascii="GHEA Grapalat" w:hAnsi="GHEA Grapalat"/>
          <w:b/>
        </w:rPr>
        <w:t>-</w:t>
      </w:r>
      <w:r w:rsidR="000F5AE7">
        <w:rPr>
          <w:rFonts w:ascii="GHEA Grapalat" w:hAnsi="GHEA Grapalat"/>
          <w:b/>
        </w:rPr>
        <w:t>25/1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D91E1B" w:rsidRPr="00C6146A">
        <w:rPr>
          <w:rFonts w:ascii="GHEA Grapalat" w:hAnsi="GHEA Grapalat"/>
        </w:rPr>
        <w:t>запрос котировок</w:t>
      </w:r>
      <w:r w:rsidR="00D91E1B">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27206E">
      <w:pPr>
        <w:rPr>
          <w:rFonts w:ascii="GHEA Grapalat" w:hAnsi="GHEA Grapalat"/>
          <w:b/>
        </w:rPr>
      </w:pPr>
    </w:p>
    <w:p w:rsidR="00D043C1" w:rsidRPr="009044F1" w:rsidRDefault="00D043C1" w:rsidP="0027206E">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8573BE" w:rsidRPr="00F37A32" w:rsidRDefault="008573BE" w:rsidP="0027206E">
      <w:pPr>
        <w:pStyle w:val="BodyTextIndent3"/>
        <w:widowControl w:val="0"/>
        <w:spacing w:after="160"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0F5AE7">
        <w:rPr>
          <w:rFonts w:ascii="GHEA Grapalat" w:hAnsi="GHEA Grapalat"/>
          <w:b/>
          <w:sz w:val="24"/>
          <w:szCs w:val="24"/>
        </w:rPr>
        <w:t>25/1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8E3CB3" w:rsidRPr="009044F1" w:rsidRDefault="008E3CB3" w:rsidP="008E3CB3">
      <w:pPr>
        <w:widowControl w:val="0"/>
        <w:spacing w:after="160"/>
        <w:jc w:val="both"/>
        <w:rPr>
          <w:rFonts w:ascii="GHEA Grapalat" w:hAnsi="GHEA Grapalat"/>
        </w:rPr>
      </w:pPr>
      <w:r w:rsidRPr="009044F1">
        <w:rPr>
          <w:rFonts w:ascii="GHEA Grapalat" w:hAnsi="GHEA Grapalat"/>
        </w:rPr>
        <w:t xml:space="preserve">рамках </w:t>
      </w:r>
      <w:r w:rsidR="00D91E1B" w:rsidRPr="00C6146A">
        <w:rPr>
          <w:rFonts w:ascii="GHEA Grapalat" w:hAnsi="GHEA Grapalat"/>
        </w:rPr>
        <w:t>запрос</w:t>
      </w:r>
      <w:r w:rsidR="00D91E1B">
        <w:rPr>
          <w:rFonts w:ascii="GHEA Grapalat" w:hAnsi="GHEA Grapalat"/>
          <w:lang w:val="en-US"/>
        </w:rPr>
        <w:t>a</w:t>
      </w:r>
      <w:r w:rsidR="00D91E1B" w:rsidRPr="00C6146A">
        <w:rPr>
          <w:rFonts w:ascii="GHEA Grapalat" w:hAnsi="GHEA Grapalat"/>
        </w:rPr>
        <w:t xml:space="preserve"> котировок</w:t>
      </w:r>
      <w:r w:rsidR="00D91E1B">
        <w:rPr>
          <w:rFonts w:ascii="GHEA Grapalat" w:hAnsi="GHEA Grapalat"/>
        </w:rPr>
        <w:t xml:space="preserve"> </w:t>
      </w:r>
      <w:r w:rsidRPr="009044F1">
        <w:rPr>
          <w:rFonts w:ascii="GHEA Grapalat" w:hAnsi="GHEA Grapalat"/>
        </w:rPr>
        <w:t xml:space="preserve">под кодом </w:t>
      </w:r>
      <w:r>
        <w:rPr>
          <w:rFonts w:ascii="GHEA Grapalat" w:hAnsi="GHEA Grapalat"/>
          <w:b/>
        </w:rPr>
        <w:t>ЕГС-</w:t>
      </w:r>
      <w:r w:rsidRPr="00AA05DB">
        <w:rPr>
          <w:rFonts w:ascii="GHEA Grapalat" w:hAnsi="GHEA Grapalat"/>
          <w:b/>
        </w:rPr>
        <w:t>BMAPDzB</w:t>
      </w:r>
      <w:r>
        <w:rPr>
          <w:rFonts w:ascii="GHEA Grapalat" w:hAnsi="GHEA Grapalat"/>
          <w:b/>
        </w:rPr>
        <w:t>-</w:t>
      </w:r>
      <w:r w:rsidR="000F5AE7">
        <w:rPr>
          <w:rFonts w:ascii="GHEA Grapalat" w:hAnsi="GHEA Grapalat"/>
          <w:b/>
        </w:rPr>
        <w:t>25/1</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8573BE" w:rsidRPr="00F37A32" w:rsidRDefault="008573BE" w:rsidP="008573BE">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0F5AE7">
        <w:rPr>
          <w:rFonts w:ascii="GHEA Grapalat" w:hAnsi="GHEA Grapalat"/>
          <w:b/>
          <w:sz w:val="24"/>
          <w:szCs w:val="24"/>
        </w:rPr>
        <w:t>25/1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243BED"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43BED"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43BED"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43BED"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43BED"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43BED"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243BE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243BE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243BE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243BED"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243BE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243BE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F016A2" w:rsidRPr="00C843BA" w:rsidRDefault="00243BE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243BE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243BED"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243BED"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243BED"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243BED"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243BE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243BED"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243BE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243BE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w:t>
      </w:r>
      <w:r w:rsidRPr="000306ED">
        <w:rPr>
          <w:rFonts w:ascii="GHEA Grapalat" w:hAnsi="GHEA Grapalat"/>
        </w:rPr>
        <w:lastRenderedPageBreak/>
        <w:t>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w:t>
      </w:r>
      <w:r w:rsidRPr="000306ED">
        <w:rPr>
          <w:rFonts w:ascii="GHEA Grapalat" w:hAnsi="GHEA Grapalat"/>
        </w:rPr>
        <w:lastRenderedPageBreak/>
        <w:t xml:space="preserve">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E22585">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8573BE" w:rsidRPr="00F37A32" w:rsidRDefault="008573BE" w:rsidP="00E22585">
      <w:pPr>
        <w:pStyle w:val="BodyTextIndent3"/>
        <w:widowControl w:val="0"/>
        <w:spacing w:after="160"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0F5AE7">
        <w:rPr>
          <w:rFonts w:ascii="GHEA Grapalat" w:hAnsi="GHEA Grapalat"/>
          <w:b/>
          <w:sz w:val="24"/>
          <w:szCs w:val="24"/>
        </w:rPr>
        <w:t>25/1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FD14D7">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F24CE" w:rsidRPr="00C6146A">
        <w:rPr>
          <w:rFonts w:ascii="GHEA Grapalat" w:hAnsi="GHEA Grapalat"/>
        </w:rPr>
        <w:t>запрос котировок</w:t>
      </w:r>
      <w:r w:rsidR="00BF24CE">
        <w:rPr>
          <w:rFonts w:ascii="GHEA Grapalat" w:hAnsi="GHEA Grapalat"/>
        </w:rPr>
        <w:t xml:space="preserve"> </w:t>
      </w:r>
      <w:r w:rsidRPr="005744FC">
        <w:rPr>
          <w:rFonts w:ascii="GHEA Grapalat" w:hAnsi="GHEA Grapalat"/>
          <w:spacing w:val="-6"/>
        </w:rPr>
        <w:t xml:space="preserve">под кодом </w:t>
      </w:r>
      <w:r w:rsidR="00BF24CE">
        <w:rPr>
          <w:rFonts w:ascii="GHEA Grapalat" w:hAnsi="GHEA Grapalat"/>
          <w:b/>
        </w:rPr>
        <w:t>ЕГС-GHAPDzB-</w:t>
      </w:r>
      <w:r w:rsidR="000F5AE7">
        <w:rPr>
          <w:rFonts w:ascii="GHEA Grapalat" w:hAnsi="GHEA Grapalat"/>
          <w:b/>
        </w:rPr>
        <w:t>25/1</w:t>
      </w:r>
      <w:r w:rsidR="00BF24CE" w:rsidRPr="00FD14D7">
        <w:rPr>
          <w:rFonts w:ascii="GHEA Grapalat" w:hAnsi="GHEA Grapalat"/>
          <w:b/>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BF24CE" w:rsidRPr="005744FC" w:rsidTr="00FD14D7">
        <w:trPr>
          <w:trHeight w:val="916"/>
          <w:jc w:val="center"/>
        </w:trPr>
        <w:tc>
          <w:tcPr>
            <w:tcW w:w="1368"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BF24CE" w:rsidRPr="00DE2AE3" w:rsidRDefault="00BF24CE"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BF24CE" w:rsidRPr="0009191C" w:rsidRDefault="00BF24CE"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BF24CE" w:rsidRPr="005744FC" w:rsidRDefault="00BF24CE"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BF24CE" w:rsidRPr="005744FC" w:rsidRDefault="00BF24CE" w:rsidP="00B46D58">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BF24CE" w:rsidRDefault="00BF24CE"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BF24CE" w:rsidRPr="005744FC" w:rsidTr="00FD14D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F24CE" w:rsidRPr="005744FC" w:rsidRDefault="00BF24CE"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Default="00BF24CE" w:rsidP="00B46D58">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Pr="00E02389" w:rsidRDefault="00BF24CE"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E02389">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rPr>
                <w:rFonts w:ascii="GHEA Grapalat" w:hAnsi="GHEA Grapalat"/>
                <w:sz w:val="20"/>
                <w:szCs w:val="20"/>
              </w:rPr>
            </w:pP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0E1C75">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8573BE" w:rsidRPr="00F37A32" w:rsidRDefault="008573BE" w:rsidP="000E1C75">
      <w:pPr>
        <w:pStyle w:val="BodyTextIndent3"/>
        <w:widowControl w:val="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0F5AE7">
        <w:rPr>
          <w:rFonts w:ascii="GHEA Grapalat" w:hAnsi="GHEA Grapalat"/>
          <w:b/>
          <w:sz w:val="24"/>
          <w:szCs w:val="24"/>
        </w:rPr>
        <w:t>25/1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BF24CE" w:rsidRPr="00B138F3" w:rsidRDefault="00BF24CE" w:rsidP="00BF24CE">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BF24CE" w:rsidRPr="00B138F3" w:rsidRDefault="00BF24CE" w:rsidP="00BF24CE">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0F5AE7">
        <w:rPr>
          <w:rFonts w:ascii="GHEA Grapalat" w:hAnsi="GHEA Grapalat"/>
          <w:b/>
        </w:rPr>
        <w:t>25/1</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Default="001005B0" w:rsidP="00B46D58">
      <w:pPr>
        <w:widowControl w:val="0"/>
        <w:spacing w:after="160"/>
        <w:ind w:left="567" w:right="565"/>
        <w:jc w:val="center"/>
        <w:rPr>
          <w:rFonts w:ascii="GHEA Grapalat" w:hAnsi="GHEA Grapalat"/>
          <w:b/>
          <w:sz w:val="22"/>
          <w:szCs w:val="22"/>
        </w:rPr>
      </w:pPr>
    </w:p>
    <w:p w:rsidR="00BF24CE" w:rsidRPr="00B138F3" w:rsidRDefault="00BF24CE"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F24C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BF24C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BF24C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BF24C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BF24C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0E1C75">
      <w:pPr>
        <w:widowControl w:val="0"/>
        <w:ind w:left="567" w:right="565"/>
        <w:jc w:val="center"/>
        <w:rPr>
          <w:rFonts w:ascii="GHEA Grapalat" w:hAnsi="GHEA Grapalat"/>
          <w:b/>
        </w:rPr>
      </w:pPr>
    </w:p>
    <w:p w:rsidR="000A214C" w:rsidRPr="00B138F3" w:rsidRDefault="000A214C" w:rsidP="000E1C75">
      <w:pPr>
        <w:widowControl w:val="0"/>
        <w:jc w:val="right"/>
        <w:rPr>
          <w:rFonts w:ascii="GHEA Grapalat" w:hAnsi="GHEA Grapalat" w:cs="GHEA Grapalat"/>
          <w:i/>
        </w:rPr>
      </w:pPr>
      <w:r w:rsidRPr="00B138F3">
        <w:rPr>
          <w:rFonts w:ascii="GHEA Grapalat" w:hAnsi="GHEA Grapalat"/>
          <w:i/>
        </w:rPr>
        <w:t>Приложение № 5.1</w:t>
      </w:r>
    </w:p>
    <w:p w:rsidR="008573BE" w:rsidRPr="00FD14D7" w:rsidRDefault="008573BE" w:rsidP="000E1C75">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0F5AE7">
        <w:rPr>
          <w:rFonts w:ascii="GHEA Grapalat" w:hAnsi="GHEA Grapalat"/>
          <w:b/>
          <w:sz w:val="24"/>
          <w:szCs w:val="24"/>
        </w:rPr>
        <w:t>25/1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17A05" w:rsidRPr="00B138F3" w:rsidRDefault="00417A05" w:rsidP="00F74BF0">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Pr>
          <w:rFonts w:ascii="GHEA Grapalat" w:hAnsi="GHEA Grapalat"/>
          <w:b/>
        </w:rPr>
        <w:t>ЕГС-GHAPDzB-</w:t>
      </w:r>
      <w:r w:rsidR="000F5AE7">
        <w:rPr>
          <w:rFonts w:ascii="GHEA Grapalat" w:hAnsi="GHEA Grapalat"/>
          <w:b/>
        </w:rPr>
        <w:t>25/1</w:t>
      </w:r>
      <w:r w:rsidRPr="00C90F08">
        <w:rPr>
          <w:rFonts w:ascii="GHEA Grapalat" w:hAnsi="GHEA Grapalat"/>
          <w:b/>
        </w:rPr>
        <w:t>.</w:t>
      </w:r>
    </w:p>
    <w:p w:rsidR="000A214C" w:rsidRPr="00B138F3" w:rsidRDefault="00F74BF0" w:rsidP="00F74BF0">
      <w:pPr>
        <w:widowControl w:val="0"/>
        <w:tabs>
          <w:tab w:val="left" w:pos="1134"/>
        </w:tabs>
        <w:spacing w:after="160"/>
        <w:jc w:val="both"/>
        <w:rPr>
          <w:rFonts w:ascii="GHEA Grapalat" w:hAnsi="GHEA Grapalat" w:cs="GHEA Grapalat"/>
        </w:rPr>
      </w:pPr>
      <w:r>
        <w:rPr>
          <w:rFonts w:ascii="GHEA Grapalat" w:hAnsi="GHEA Grapalat"/>
        </w:rPr>
        <w:t xml:space="preserve">1.2. </w:t>
      </w:r>
      <w:r w:rsidR="000A214C" w:rsidRPr="00B138F3">
        <w:rPr>
          <w:rFonts w:ascii="GHEA Grapalat" w:hAnsi="GHEA Grapalat"/>
        </w:rPr>
        <w:t>В качестве обеспечения исполнения договора, заключаемого в</w:t>
      </w:r>
      <w:r w:rsidR="000A214C" w:rsidRPr="00B138F3">
        <w:rPr>
          <w:rFonts w:ascii="Courier New" w:hAnsi="Courier New" w:cs="Courier New"/>
          <w:lang w:val="en-US"/>
        </w:rPr>
        <w:t> </w:t>
      </w:r>
      <w:r w:rsidR="000A214C"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74BF0">
      <w:pPr>
        <w:widowControl w:val="0"/>
        <w:tabs>
          <w:tab w:val="left" w:pos="1134"/>
        </w:tabs>
        <w:spacing w:after="160"/>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F74BF0"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F74BF0" w:rsidRPr="00F74BF0">
        <w:rPr>
          <w:rFonts w:ascii="GHEA Grapalat" w:hAnsi="GHEA Grapalat"/>
        </w:rPr>
        <w:t>М. П.</w:t>
      </w: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F74BF0" w:rsidRDefault="00F74BF0" w:rsidP="00632AC2">
      <w:pPr>
        <w:widowControl w:val="0"/>
        <w:spacing w:after="160"/>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                                                                               </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17A0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417A0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417A05"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417A05"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417A05"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8573BE" w:rsidRPr="00FD14D7" w:rsidRDefault="008573BE" w:rsidP="008573BE">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0F5AE7">
        <w:rPr>
          <w:rFonts w:ascii="GHEA Grapalat" w:hAnsi="GHEA Grapalat"/>
          <w:b/>
          <w:sz w:val="24"/>
          <w:szCs w:val="24"/>
        </w:rPr>
        <w:t>25/1</w:t>
      </w:r>
    </w:p>
    <w:p w:rsidR="008D352C" w:rsidRPr="00B138F3" w:rsidRDefault="008D352C" w:rsidP="00B46D58">
      <w:pPr>
        <w:widowControl w:val="0"/>
        <w:spacing w:after="160"/>
        <w:ind w:left="-142" w:firstLine="142"/>
        <w:jc w:val="center"/>
        <w:rPr>
          <w:rFonts w:ascii="GHEA Grapalat" w:hAnsi="GHEA Grapalat"/>
          <w:i/>
        </w:rPr>
      </w:pPr>
    </w:p>
    <w:p w:rsidR="00417A05" w:rsidRPr="00B138F3" w:rsidRDefault="00417A05" w:rsidP="00417A05">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417A05" w:rsidRPr="00B138F3" w:rsidRDefault="00417A05" w:rsidP="00417A05">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417A05" w:rsidRPr="00F37A32" w:rsidRDefault="00417A05" w:rsidP="00417A05">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ЕГС-GHAPDzB-</w:t>
      </w:r>
      <w:r w:rsidR="000F5AE7">
        <w:rPr>
          <w:rFonts w:ascii="GHEA Grapalat" w:hAnsi="GHEA Grapalat"/>
          <w:b/>
        </w:rPr>
        <w:t>25/1</w:t>
      </w:r>
    </w:p>
    <w:p w:rsidR="00071D1C" w:rsidRPr="00FD14D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FD12BC" w:rsidRDefault="00F83E0A" w:rsidP="00B46D58">
            <w:pPr>
              <w:widowControl w:val="0"/>
              <w:spacing w:after="160"/>
              <w:rPr>
                <w:rFonts w:ascii="GHEA Grapalat" w:hAnsi="GHEA Grapalat" w:cs="Sylfaen"/>
                <w:lang w:val="en-US"/>
              </w:rPr>
            </w:pPr>
            <w:r w:rsidRPr="00FD14D7">
              <w:rPr>
                <w:rFonts w:ascii="GHEA Grapalat" w:hAnsi="GHEA Grapalat"/>
              </w:rPr>
              <w:tab/>
            </w:r>
            <w:r w:rsidR="00F15CED" w:rsidRPr="00B138F3">
              <w:rPr>
                <w:rFonts w:ascii="GHEA Grapalat" w:hAnsi="GHEA Grapalat"/>
              </w:rPr>
              <w:t>г</w:t>
            </w:r>
            <w:r w:rsidR="00FD12BC">
              <w:rPr>
                <w:rFonts w:ascii="GHEA Grapalat" w:hAnsi="GHEA Grapalat"/>
                <w:lang w:val="en-US"/>
              </w:rPr>
              <w:t xml:space="preserve"> Ереван</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Default="00071D1C" w:rsidP="00FD14D7">
      <w:pPr>
        <w:widowControl w:val="0"/>
        <w:spacing w:after="160"/>
        <w:ind w:firstLine="709"/>
        <w:jc w:val="both"/>
        <w:rPr>
          <w:rFonts w:ascii="GHEA Grapalat" w:hAnsi="GHEA Grapalat" w:cs="Sylfaen"/>
          <w:b/>
        </w:rPr>
      </w:pPr>
    </w:p>
    <w:p w:rsidR="00417A05" w:rsidRPr="00B138F3" w:rsidRDefault="00417A05" w:rsidP="00417A05">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417A05" w:rsidRPr="00C90F08" w:rsidRDefault="00417A05" w:rsidP="00417A05">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417A05" w:rsidRDefault="00417A05" w:rsidP="00417A05">
      <w:pPr>
        <w:widowControl w:val="0"/>
        <w:tabs>
          <w:tab w:val="left" w:pos="1134"/>
        </w:tabs>
        <w:spacing w:after="160" w:line="360" w:lineRule="auto"/>
        <w:jc w:val="both"/>
        <w:rPr>
          <w:rFonts w:ascii="GHEA Grapalat" w:hAnsi="GHEA Grapalat"/>
        </w:rPr>
      </w:pPr>
      <w:r w:rsidRPr="00FD14D7">
        <w:rPr>
          <w:rFonts w:ascii="Sylfaen" w:hAnsi="Sylfaen"/>
          <w:szCs w:val="22"/>
        </w:rPr>
        <w:t xml:space="preserve">      </w:t>
      </w:r>
      <w:r w:rsidRPr="00BF078C">
        <w:rPr>
          <w:rFonts w:ascii="Sylfaen" w:hAnsi="Sylfaen"/>
          <w:szCs w:val="22"/>
        </w:rPr>
        <w:t>1.</w:t>
      </w:r>
      <w:r w:rsidRPr="00FD14D7">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Срок первого этапа поставки товара устанавливаться в </w:t>
      </w:r>
      <w:r w:rsidRPr="00FD14D7">
        <w:rPr>
          <w:rFonts w:ascii="GHEA Grapalat" w:hAnsi="GHEA Grapalat"/>
        </w:rPr>
        <w:t>2</w:t>
      </w:r>
      <w:r w:rsidRPr="00C90F08">
        <w:rPr>
          <w:rFonts w:ascii="GHEA Grapalat" w:hAnsi="GHEA Grapalat"/>
        </w:rPr>
        <w:t>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417A05" w:rsidRPr="00C90F08" w:rsidRDefault="00417A05" w:rsidP="00417A05">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417A05" w:rsidRPr="00B138F3" w:rsidRDefault="00417A05" w:rsidP="00417A05">
      <w:pPr>
        <w:widowControl w:val="0"/>
        <w:spacing w:after="160"/>
        <w:ind w:firstLine="709"/>
        <w:jc w:val="both"/>
        <w:rPr>
          <w:rFonts w:ascii="GHEA Grapalat" w:hAnsi="GHEA Grapalat" w:cs="Times Armenian"/>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2.ПРАВА И ОБЯЗАННОСТИ СТОРОН</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17A05" w:rsidRPr="00B138F3" w:rsidRDefault="00417A05" w:rsidP="00417A05">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417A05" w:rsidRPr="00B138F3" w:rsidRDefault="00417A05" w:rsidP="00417A05">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 xml:space="preserve">Обеспечивать поставку товара в соответствии с подпунктом б) пункта 2.1.2 </w:t>
      </w:r>
      <w:r w:rsidRPr="00B138F3">
        <w:rPr>
          <w:rFonts w:ascii="GHEA Grapalat" w:hAnsi="GHEA Grapalat"/>
        </w:rPr>
        <w:lastRenderedPageBreak/>
        <w:t>и (или) пунктом 2.1.5 договора в установленные Покупателем сроки.</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17A05" w:rsidRPr="00B138F3" w:rsidRDefault="00417A05" w:rsidP="00417A05">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17A05" w:rsidRPr="00B138F3" w:rsidRDefault="00417A05" w:rsidP="00417A05">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417A05" w:rsidRPr="00016450" w:rsidRDefault="00417A05" w:rsidP="00417A05">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417A05" w:rsidRPr="00B138F3" w:rsidRDefault="00417A05" w:rsidP="00417A05">
      <w:pPr>
        <w:widowControl w:val="0"/>
        <w:spacing w:after="160"/>
        <w:ind w:firstLine="720"/>
        <w:jc w:val="both"/>
        <w:rPr>
          <w:rFonts w:ascii="GHEA Grapalat" w:hAnsi="GHEA Grapalat" w:cs="Sylfaen"/>
          <w:i/>
          <w:u w:val="single"/>
          <w:lang w:val="hy-AM"/>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417A05" w:rsidRPr="00BE51DD"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417A05" w:rsidRPr="00BE51DD" w:rsidRDefault="00417A05" w:rsidP="00417A05">
      <w:pPr>
        <w:widowControl w:val="0"/>
        <w:tabs>
          <w:tab w:val="left" w:pos="1134"/>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5. ПЕРЕДАЧА И ПРИЕМ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417A05" w:rsidRDefault="00417A05" w:rsidP="00417A05">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417A05"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17A05" w:rsidRDefault="00417A05" w:rsidP="00417A05">
      <w:pPr>
        <w:widowControl w:val="0"/>
        <w:tabs>
          <w:tab w:val="left" w:pos="1134"/>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6. ОТВЕТСТВЕННОСТЬ СТОРОН</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w:t>
      </w:r>
      <w:r w:rsidRPr="00B138F3">
        <w:rPr>
          <w:rFonts w:ascii="GHEA Grapalat" w:hAnsi="GHEA Grapalat"/>
        </w:rPr>
        <w:lastRenderedPageBreak/>
        <w:t>поставленного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4"/>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417A05" w:rsidRPr="00B138F3" w:rsidRDefault="00417A05" w:rsidP="00417A05">
      <w:pPr>
        <w:rPr>
          <w:rFonts w:ascii="GHEA Grapalat" w:hAnsi="GHEA Grapalat"/>
          <w:lang w:val="hy-AM"/>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17A05" w:rsidRPr="00B138F3" w:rsidRDefault="00417A05" w:rsidP="00417A05">
      <w:pPr>
        <w:widowControl w:val="0"/>
        <w:spacing w:after="160"/>
        <w:jc w:val="center"/>
        <w:rPr>
          <w:rFonts w:ascii="GHEA Grapalat" w:hAnsi="GHEA Grapalat"/>
          <w:lang w:val="hy-AM"/>
        </w:rPr>
      </w:pPr>
    </w:p>
    <w:p w:rsidR="00417A05" w:rsidRPr="00016450" w:rsidRDefault="00417A05" w:rsidP="00417A05">
      <w:pPr>
        <w:widowControl w:val="0"/>
        <w:spacing w:after="160" w:line="360" w:lineRule="auto"/>
        <w:jc w:val="center"/>
        <w:rPr>
          <w:rFonts w:ascii="GHEA Grapalat" w:hAnsi="GHEA Grapalat"/>
          <w:b/>
        </w:rPr>
      </w:pPr>
      <w:r w:rsidRPr="00016450">
        <w:rPr>
          <w:rFonts w:ascii="GHEA Grapalat" w:hAnsi="GHEA Grapalat"/>
          <w:b/>
        </w:rPr>
        <w:t>8. ИНЫЕ УСЛОВИЯ</w:t>
      </w:r>
    </w:p>
    <w:p w:rsidR="00417A05" w:rsidRPr="00C90F08" w:rsidRDefault="00417A05" w:rsidP="00417A05">
      <w:pPr>
        <w:widowControl w:val="0"/>
        <w:tabs>
          <w:tab w:val="left" w:pos="1134"/>
        </w:tabs>
        <w:spacing w:line="276" w:lineRule="auto"/>
        <w:ind w:firstLine="567"/>
        <w:jc w:val="both"/>
        <w:rPr>
          <w:rFonts w:ascii="GHEA Grapalat" w:hAnsi="GHEA Grapalat"/>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Pr>
          <w:rFonts w:ascii="GHEA Grapalat" w:hAnsi="GHEA Grapalat"/>
        </w:rPr>
        <w:t>до 30 декабря 20</w:t>
      </w:r>
      <w:r w:rsidRPr="000D6FF5">
        <w:rPr>
          <w:rFonts w:ascii="GHEA Grapalat" w:hAnsi="GHEA Grapalat"/>
        </w:rPr>
        <w:t>2</w:t>
      </w:r>
      <w:r w:rsidR="008C533B">
        <w:rPr>
          <w:rFonts w:ascii="GHEA Grapalat" w:hAnsi="GHEA Grapalat"/>
          <w:lang w:val="hy-AM"/>
        </w:rPr>
        <w:t>5</w:t>
      </w:r>
      <w:r w:rsidRPr="00C90F08">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w:t>
      </w:r>
      <w:r w:rsidRPr="00C90F08">
        <w:rPr>
          <w:rFonts w:ascii="GHEA Grapalat" w:hAnsi="GHEA Grapalat"/>
        </w:rPr>
        <w:t xml:space="preserve"> но не позднее 31 января 202</w:t>
      </w:r>
      <w:r w:rsidR="008C533B">
        <w:rPr>
          <w:rFonts w:ascii="GHEA Grapalat" w:hAnsi="GHEA Grapalat"/>
          <w:lang w:val="hy-AM"/>
        </w:rPr>
        <w:t>6</w:t>
      </w:r>
      <w:r w:rsidRPr="00C90F08">
        <w:rPr>
          <w:rFonts w:ascii="GHEA Grapalat" w:hAnsi="GHEA Grapalat"/>
        </w:rPr>
        <w:t xml:space="preserve"> года</w:t>
      </w:r>
      <w:r>
        <w:rPr>
          <w:rFonts w:ascii="GHEA Grapalat" w:hAnsi="GHEA Grapalat"/>
        </w:rPr>
        <w:t>.</w:t>
      </w:r>
    </w:p>
    <w:p w:rsidR="00417A05" w:rsidRDefault="00417A05" w:rsidP="00417A05">
      <w:pPr>
        <w:widowControl w:val="0"/>
        <w:tabs>
          <w:tab w:val="left" w:pos="1134"/>
        </w:tabs>
        <w:spacing w:line="276" w:lineRule="auto"/>
        <w:ind w:firstLine="567"/>
        <w:jc w:val="both"/>
        <w:rPr>
          <w:rFonts w:ascii="GHEA Grapalat" w:hAnsi="GHEA Grapalat"/>
        </w:rPr>
      </w:pPr>
      <w:r w:rsidRPr="00C90F08">
        <w:rPr>
          <w:rFonts w:ascii="GHEA Grapalat" w:hAnsi="GHEA Grapalat"/>
        </w:rPr>
        <w:t xml:space="preserve">8.1.1. Количества и объем товаров, указанные в договоре, Заказчик может и не заказать,  в соответствии с законодательством о закупках, и договор по этой </w:t>
      </w:r>
      <w:r w:rsidRPr="00C90F08">
        <w:rPr>
          <w:rFonts w:ascii="GHEA Grapalat" w:hAnsi="GHEA Grapalat"/>
        </w:rPr>
        <w:lastRenderedPageBreak/>
        <w:t>незаказанный части считается для сторон расторгнутым по истечении срока действия договора, но не позднее 31 января 202</w:t>
      </w:r>
      <w:r w:rsidR="00F65387">
        <w:rPr>
          <w:rFonts w:ascii="GHEA Grapalat" w:hAnsi="GHEA Grapalat"/>
        </w:rPr>
        <w:t>6</w:t>
      </w:r>
      <w:r w:rsidRPr="00C90F08">
        <w:rPr>
          <w:rFonts w:ascii="GHEA Grapalat" w:hAnsi="GHEA Grapalat"/>
        </w:rPr>
        <w:t xml:space="preserve"> года</w:t>
      </w:r>
      <w:r>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417A05" w:rsidRPr="00B138F3" w:rsidRDefault="00417A05" w:rsidP="00417A05">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5"/>
        <w:t>22</w:t>
      </w:r>
      <w:r w:rsidRPr="00B138F3">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w:t>
      </w:r>
      <w:r w:rsidRPr="00B138F3">
        <w:rPr>
          <w:rFonts w:ascii="GHEA Grapalat" w:hAnsi="GHEA Grapalat"/>
        </w:rPr>
        <w:lastRenderedPageBreak/>
        <w:t>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6"/>
        <w:t>23</w:t>
      </w:r>
      <w:r w:rsidRPr="00B138F3">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417A05" w:rsidRPr="00B138F3" w:rsidRDefault="00417A05" w:rsidP="00417A05">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417A05" w:rsidRPr="00B138F3" w:rsidRDefault="00417A05" w:rsidP="00417A05">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 xml:space="preserve">Договор составлен на ____________ страницах, заключается в двух </w:t>
      </w:r>
      <w:r w:rsidRPr="00B138F3">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417A05"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417A05" w:rsidRPr="00974EA8"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1D70E4" w:rsidRPr="001D70E4">
        <w:rPr>
          <w:rFonts w:ascii="GHEA Grapalat" w:hAnsi="GHEA Grapalat"/>
        </w:rPr>
        <w:t xml:space="preserve"> </w:t>
      </w:r>
      <w:r w:rsidR="001D70E4"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17"/>
        <w:t>24</w:t>
      </w:r>
    </w:p>
    <w:p w:rsidR="00417A05" w:rsidRPr="000D6FF5" w:rsidRDefault="00417A05" w:rsidP="00417A05">
      <w:pPr>
        <w:widowControl w:val="0"/>
        <w:tabs>
          <w:tab w:val="left" w:pos="1276"/>
        </w:tabs>
        <w:spacing w:after="160"/>
        <w:ind w:firstLine="567"/>
        <w:jc w:val="both"/>
        <w:rPr>
          <w:rFonts w:ascii="GHEA Grapalat" w:hAnsi="GHEA Grapalat"/>
        </w:rPr>
      </w:pPr>
    </w:p>
    <w:p w:rsidR="00417A05" w:rsidRPr="000D6FF5" w:rsidRDefault="00417A05" w:rsidP="00417A05">
      <w:pPr>
        <w:widowControl w:val="0"/>
        <w:tabs>
          <w:tab w:val="left" w:pos="1276"/>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17A05" w:rsidRPr="00B138F3" w:rsidTr="00EA176E">
        <w:tc>
          <w:tcPr>
            <w:tcW w:w="4536"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ПОКУПАТЕЛЬ</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_______________________</w:t>
            </w:r>
          </w:p>
          <w:p w:rsidR="00417A05" w:rsidRPr="00B138F3" w:rsidRDefault="00417A05" w:rsidP="00EA176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17A05" w:rsidRPr="00B138F3" w:rsidRDefault="00417A05" w:rsidP="00EA176E">
            <w:pPr>
              <w:widowControl w:val="0"/>
              <w:spacing w:after="160"/>
              <w:jc w:val="center"/>
              <w:rPr>
                <w:rFonts w:ascii="GHEA Grapalat" w:hAnsi="GHEA Grapalat"/>
              </w:rPr>
            </w:pPr>
            <w:r w:rsidRPr="00B138F3">
              <w:rPr>
                <w:rFonts w:ascii="GHEA Grapalat" w:hAnsi="GHEA Grapalat"/>
              </w:rPr>
              <w:t>М. П.</w:t>
            </w:r>
          </w:p>
        </w:tc>
        <w:tc>
          <w:tcPr>
            <w:tcW w:w="760" w:type="dxa"/>
          </w:tcPr>
          <w:p w:rsidR="00417A05" w:rsidRPr="00B138F3" w:rsidRDefault="00417A05" w:rsidP="00EA176E">
            <w:pPr>
              <w:widowControl w:val="0"/>
              <w:spacing w:after="160"/>
              <w:jc w:val="center"/>
              <w:rPr>
                <w:rFonts w:ascii="GHEA Grapalat" w:hAnsi="GHEA Grapalat"/>
              </w:rPr>
            </w:pPr>
          </w:p>
        </w:tc>
        <w:tc>
          <w:tcPr>
            <w:tcW w:w="4343"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ПРОДАВЕЦ</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17A05" w:rsidRPr="00B138F3" w:rsidRDefault="00417A05" w:rsidP="00EA176E">
            <w:pPr>
              <w:widowControl w:val="0"/>
              <w:spacing w:after="160"/>
              <w:jc w:val="center"/>
              <w:rPr>
                <w:rFonts w:ascii="GHEA Grapalat" w:hAnsi="GHEA Grapalat"/>
              </w:rPr>
            </w:pPr>
            <w:r w:rsidRPr="00B138F3">
              <w:rPr>
                <w:rFonts w:ascii="GHEA Grapalat" w:hAnsi="GHEA Grapalat"/>
              </w:rPr>
              <w:t>М. П.</w:t>
            </w:r>
          </w:p>
        </w:tc>
      </w:tr>
    </w:tbl>
    <w:p w:rsidR="00417A05" w:rsidRDefault="00417A05" w:rsidP="00417A05">
      <w:pPr>
        <w:widowControl w:val="0"/>
        <w:spacing w:after="160"/>
        <w:ind w:firstLine="567"/>
        <w:jc w:val="both"/>
        <w:rPr>
          <w:rFonts w:ascii="GHEA Grapalat" w:hAnsi="GHEA Grapalat"/>
          <w:i/>
          <w:lang w:val="hy-AM"/>
        </w:rPr>
      </w:pP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417A05" w:rsidRPr="00382B60" w:rsidRDefault="00417A05" w:rsidP="00417A05">
      <w:pPr>
        <w:widowControl w:val="0"/>
        <w:spacing w:after="160"/>
        <w:jc w:val="right"/>
        <w:rPr>
          <w:rFonts w:ascii="GHEA Grapalat" w:hAnsi="GHEA Grapalat"/>
        </w:rPr>
        <w:sectPr w:rsidR="00417A05" w:rsidRPr="00382B60" w:rsidSect="00EA176E">
          <w:footerReference w:type="default" r:id="rId10"/>
          <w:footnotePr>
            <w:pos w:val="beneathText"/>
          </w:footnotePr>
          <w:pgSz w:w="11906" w:h="16838" w:code="9"/>
          <w:pgMar w:top="450" w:right="926" w:bottom="810" w:left="1418" w:header="561" w:footer="561" w:gutter="0"/>
          <w:cols w:space="720"/>
          <w:docGrid w:linePitch="326"/>
        </w:sectPr>
      </w:pPr>
    </w:p>
    <w:p w:rsidR="00417A05" w:rsidRPr="00016450" w:rsidRDefault="00417A05" w:rsidP="00417A05">
      <w:pPr>
        <w:widowControl w:val="0"/>
        <w:spacing w:after="160"/>
        <w:jc w:val="right"/>
        <w:rPr>
          <w:rFonts w:ascii="GHEA Grapalat" w:hAnsi="GHEA Grapalat"/>
          <w:i/>
        </w:rPr>
      </w:pPr>
      <w:r w:rsidRPr="00016450">
        <w:rPr>
          <w:rFonts w:ascii="GHEA Grapalat" w:hAnsi="GHEA Grapalat"/>
          <w:i/>
        </w:rPr>
        <w:lastRenderedPageBreak/>
        <w:t>Приложение № 1</w:t>
      </w:r>
    </w:p>
    <w:p w:rsidR="00417A05" w:rsidRPr="00F37A32" w:rsidRDefault="00417A05" w:rsidP="00417A05">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Pr>
          <w:rFonts w:ascii="GHEA Grapalat" w:hAnsi="GHEA Grapalat"/>
          <w:b/>
          <w:sz w:val="24"/>
          <w:szCs w:val="24"/>
          <w:lang w:val="en-US"/>
        </w:rPr>
        <w:t>GH</w:t>
      </w:r>
      <w:r w:rsidRPr="00AA05DB">
        <w:rPr>
          <w:rFonts w:ascii="GHEA Grapalat" w:hAnsi="GHEA Grapalat"/>
          <w:b/>
          <w:sz w:val="24"/>
          <w:szCs w:val="24"/>
        </w:rPr>
        <w:t>APDzB</w:t>
      </w:r>
      <w:r>
        <w:rPr>
          <w:rFonts w:ascii="GHEA Grapalat" w:hAnsi="GHEA Grapalat"/>
          <w:b/>
          <w:sz w:val="24"/>
          <w:szCs w:val="24"/>
        </w:rPr>
        <w:t>-</w:t>
      </w:r>
      <w:r w:rsidR="000F5AE7">
        <w:rPr>
          <w:rFonts w:ascii="GHEA Grapalat" w:hAnsi="GHEA Grapalat"/>
          <w:b/>
          <w:sz w:val="24"/>
          <w:szCs w:val="24"/>
        </w:rPr>
        <w:t>25/1</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417A05" w:rsidRPr="00016450" w:rsidRDefault="00417A05" w:rsidP="00417A05">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417A05" w:rsidRPr="00016450" w:rsidRDefault="00417A05" w:rsidP="00417A05">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1053"/>
        <w:gridCol w:w="4678"/>
        <w:gridCol w:w="851"/>
        <w:gridCol w:w="1149"/>
        <w:gridCol w:w="1620"/>
        <w:gridCol w:w="1314"/>
      </w:tblGrid>
      <w:tr w:rsidR="008F2FF2" w:rsidRPr="00576215" w:rsidTr="00885259">
        <w:trPr>
          <w:trHeight w:val="361"/>
          <w:jc w:val="center"/>
        </w:trPr>
        <w:tc>
          <w:tcPr>
            <w:tcW w:w="15429" w:type="dxa"/>
            <w:gridSpan w:val="10"/>
          </w:tcPr>
          <w:p w:rsidR="008F2FF2" w:rsidRPr="00576215" w:rsidRDefault="008F2FF2" w:rsidP="00885259">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8F2FF2" w:rsidRPr="00576215" w:rsidTr="00DE7FB3">
        <w:trPr>
          <w:trHeight w:val="1031"/>
          <w:jc w:val="center"/>
        </w:trPr>
        <w:tc>
          <w:tcPr>
            <w:tcW w:w="1467"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gridSpan w:val="2"/>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8F2FF2" w:rsidRPr="004777FA" w:rsidRDefault="008F2FF2" w:rsidP="00885259">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053" w:type="dxa"/>
            <w:vAlign w:val="center"/>
          </w:tcPr>
          <w:p w:rsidR="008F2FF2" w:rsidRPr="004777FA" w:rsidRDefault="008F2FF2" w:rsidP="00885259">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4678"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851"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149"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8F2FF2" w:rsidRPr="00C90F08"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1</w:t>
            </w:r>
          </w:p>
        </w:tc>
        <w:tc>
          <w:tcPr>
            <w:tcW w:w="1593" w:type="dxa"/>
            <w:gridSpan w:val="2"/>
            <w:vAlign w:val="center"/>
          </w:tcPr>
          <w:p w:rsidR="006A2C14" w:rsidRPr="004D5577" w:rsidRDefault="006A2C14" w:rsidP="006A2C14">
            <w:pPr>
              <w:jc w:val="center"/>
              <w:rPr>
                <w:rFonts w:ascii="Sylfaen" w:hAnsi="Sylfaen"/>
                <w:sz w:val="22"/>
                <w:lang w:val="pt-BR"/>
              </w:rPr>
            </w:pPr>
            <w:r>
              <w:rPr>
                <w:rFonts w:ascii="Arial Unicode" w:hAnsi="Arial Unicode" w:cs="Arial"/>
              </w:rPr>
              <w:t>31531300</w:t>
            </w:r>
          </w:p>
        </w:tc>
        <w:tc>
          <w:tcPr>
            <w:tcW w:w="1704" w:type="dxa"/>
            <w:vAlign w:val="center"/>
          </w:tcPr>
          <w:p w:rsidR="006A2C14" w:rsidRDefault="006A2C14" w:rsidP="006A2C14">
            <w:pPr>
              <w:jc w:val="center"/>
              <w:rPr>
                <w:rFonts w:ascii="Calibri" w:hAnsi="Calibri" w:cs="Calibri"/>
                <w:color w:val="000000"/>
              </w:rPr>
            </w:pPr>
            <w:r>
              <w:rPr>
                <w:rFonts w:ascii="Calibri" w:hAnsi="Calibri" w:cs="Calibri"/>
                <w:color w:val="000000"/>
              </w:rPr>
              <w:t xml:space="preserve">Лампа LED 15 Вт, </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Calibri" w:hAnsi="Calibri" w:cs="Calibri"/>
                <w:color w:val="000000"/>
                <w:sz w:val="22"/>
                <w:szCs w:val="22"/>
              </w:rPr>
            </w:pPr>
            <w:r>
              <w:rPr>
                <w:rFonts w:ascii="Calibri" w:hAnsi="Calibri" w:cs="Calibri"/>
                <w:color w:val="000000"/>
                <w:sz w:val="22"/>
                <w:szCs w:val="22"/>
              </w:rPr>
              <w:t xml:space="preserve">Лампа LED,  мощность 80 Вт допустимое отклонение + - 5 %, 4000-4500 кельвин, не менее 80лм/вт, E 27, входное напряжение  220 вольт  не менее + - 10%, частота 50/60 Гц,  срок службы-не менее 25000 часов, </w:t>
            </w:r>
            <w:r>
              <w:rPr>
                <w:rFonts w:ascii="Calibri" w:hAnsi="Calibri" w:cs="Calibri"/>
                <w:b/>
                <w:bCs/>
                <w:color w:val="000000"/>
                <w:sz w:val="22"/>
                <w:szCs w:val="22"/>
              </w:rPr>
              <w:t xml:space="preserve">диаметр  колбы  не более 65мм . </w:t>
            </w:r>
            <w:r>
              <w:rPr>
                <w:rFonts w:ascii="Calibri" w:hAnsi="Calibri" w:cs="Calibri"/>
                <w:color w:val="000000"/>
                <w:sz w:val="22"/>
                <w:szCs w:val="22"/>
              </w:rPr>
              <w:t xml:space="preserve">Произведена не раннее 2024 года. Неиспользованная. </w:t>
            </w:r>
            <w:r>
              <w:rPr>
                <w:rFonts w:ascii="Calibri" w:hAnsi="Calibri" w:cs="Calibri"/>
                <w:color w:val="000000"/>
                <w:sz w:val="22"/>
                <w:szCs w:val="22"/>
              </w:rPr>
              <w:br/>
            </w:r>
            <w:r>
              <w:rPr>
                <w:rFonts w:ascii="Calibri" w:hAnsi="Calibri" w:cs="Calibri"/>
                <w:b/>
                <w:bCs/>
                <w:color w:val="000000"/>
                <w:sz w:val="22"/>
                <w:szCs w:val="22"/>
              </w:rPr>
              <w:t>Гарантийный срок не менее 2 года. Продавец вместе с поставленным товаром представляет сертификат качества,  технический паспорт и  гарантийный талон.</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LatArm" w:hAnsi="Arial LatArm" w:cs="Arial"/>
              </w:rPr>
            </w:pPr>
            <w:r>
              <w:rPr>
                <w:rFonts w:ascii="Arial LatArm" w:hAnsi="Arial LatArm" w:cs="Arial"/>
              </w:rPr>
              <w:t>1200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lastRenderedPageBreak/>
              <w:t>2</w:t>
            </w:r>
          </w:p>
        </w:tc>
        <w:tc>
          <w:tcPr>
            <w:tcW w:w="1593" w:type="dxa"/>
            <w:gridSpan w:val="2"/>
            <w:vAlign w:val="center"/>
          </w:tcPr>
          <w:p w:rsidR="006A2C14" w:rsidRPr="004D5577" w:rsidRDefault="006A2C14" w:rsidP="006A2C14">
            <w:pPr>
              <w:jc w:val="center"/>
              <w:rPr>
                <w:rFonts w:ascii="Sylfaen" w:hAnsi="Sylfaen"/>
                <w:sz w:val="22"/>
                <w:lang w:val="pt-BR"/>
              </w:rPr>
            </w:pPr>
            <w:r>
              <w:rPr>
                <w:rFonts w:ascii="Arial Unicode" w:hAnsi="Arial Unicode" w:cs="Arial"/>
              </w:rPr>
              <w:t>31531300</w:t>
            </w:r>
          </w:p>
        </w:tc>
        <w:tc>
          <w:tcPr>
            <w:tcW w:w="1704" w:type="dxa"/>
            <w:vAlign w:val="center"/>
          </w:tcPr>
          <w:p w:rsidR="006A2C14" w:rsidRDefault="006A2C14" w:rsidP="006A2C14">
            <w:pPr>
              <w:jc w:val="center"/>
              <w:rPr>
                <w:rFonts w:ascii="Calibri" w:hAnsi="Calibri" w:cs="Calibri"/>
                <w:color w:val="000000"/>
              </w:rPr>
            </w:pPr>
            <w:r>
              <w:rPr>
                <w:rFonts w:ascii="Calibri" w:hAnsi="Calibri" w:cs="Calibri"/>
                <w:color w:val="000000"/>
              </w:rPr>
              <w:t>Лампа LED 45 Вт</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Calibri" w:hAnsi="Calibri" w:cs="Calibri"/>
                <w:color w:val="000000"/>
              </w:rPr>
            </w:pPr>
            <w:r>
              <w:rPr>
                <w:rFonts w:ascii="Calibri" w:hAnsi="Calibri" w:cs="Calibri"/>
                <w:color w:val="000000"/>
              </w:rPr>
              <w:t xml:space="preserve">Лампа LED,  мощность 45 Вт, допустимое отклонение + - 5 %,  напряжение питания 220 вольт + - 10%, частота 50/60Гц, 3500-3700 к, не менее  90 Лм/вт,  цоколь E 27, размеры-длина от 20см  до 22см, диаметр колбы от 11см  до 12см,  срок службы-не менее 30000 часов, неиспользованн, произведена не раннее 2024 года. </w:t>
            </w:r>
            <w:r>
              <w:rPr>
                <w:rFonts w:ascii="Calibri" w:hAnsi="Calibri" w:cs="Calibri"/>
                <w:b/>
                <w:bCs/>
                <w:color w:val="000000"/>
              </w:rPr>
              <w:t>Гарантийный срок не менее 2 года, Продавец вместе с поставленным товаром представляет сертификат качества,  технический паспорт и  гарантийный талон.</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LatArm" w:hAnsi="Arial LatArm" w:cs="Arial"/>
              </w:rPr>
            </w:pPr>
            <w:r>
              <w:rPr>
                <w:rFonts w:ascii="Arial LatArm" w:hAnsi="Arial LatArm" w:cs="Arial"/>
              </w:rPr>
              <w:t>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3</w:t>
            </w:r>
          </w:p>
        </w:tc>
        <w:tc>
          <w:tcPr>
            <w:tcW w:w="1593" w:type="dxa"/>
            <w:gridSpan w:val="2"/>
            <w:vAlign w:val="center"/>
          </w:tcPr>
          <w:p w:rsidR="006A2C14" w:rsidRPr="004D5577" w:rsidRDefault="006A2C14" w:rsidP="006A2C14">
            <w:pPr>
              <w:jc w:val="center"/>
              <w:rPr>
                <w:rFonts w:ascii="Sylfaen" w:hAnsi="Sylfaen"/>
                <w:sz w:val="22"/>
                <w:lang w:val="pt-BR"/>
              </w:rPr>
            </w:pPr>
            <w:r>
              <w:rPr>
                <w:rFonts w:ascii="Arial Unicode" w:hAnsi="Arial Unicode" w:cs="Arial"/>
              </w:rPr>
              <w:t>44531180</w:t>
            </w:r>
          </w:p>
        </w:tc>
        <w:tc>
          <w:tcPr>
            <w:tcW w:w="1704" w:type="dxa"/>
            <w:vAlign w:val="center"/>
          </w:tcPr>
          <w:p w:rsidR="006A2C14" w:rsidRDefault="006A2C14" w:rsidP="006A2C14">
            <w:pPr>
              <w:jc w:val="center"/>
              <w:rPr>
                <w:rFonts w:ascii="Arial LatArm" w:hAnsi="Arial LatArm" w:cs="Calibri"/>
              </w:rPr>
            </w:pPr>
            <w:r>
              <w:rPr>
                <w:rFonts w:ascii="Calibri" w:hAnsi="Calibri" w:cs="Calibri"/>
              </w:rPr>
              <w:t>Болт</w:t>
            </w:r>
            <w:r>
              <w:rPr>
                <w:rFonts w:ascii="Arial LatArm" w:hAnsi="Arial LatArm" w:cs="Calibri"/>
              </w:rPr>
              <w:t xml:space="preserve">, </w:t>
            </w:r>
            <w:r>
              <w:rPr>
                <w:rFonts w:ascii="Calibri" w:hAnsi="Calibri" w:cs="Calibri"/>
              </w:rPr>
              <w:t>гайка</w:t>
            </w:r>
            <w:r>
              <w:rPr>
                <w:rFonts w:ascii="Arial LatArm" w:hAnsi="Arial LatArm" w:cs="Calibri"/>
              </w:rPr>
              <w:t xml:space="preserve">, </w:t>
            </w:r>
            <w:r>
              <w:rPr>
                <w:rFonts w:ascii="Calibri" w:hAnsi="Calibri" w:cs="Calibri"/>
              </w:rPr>
              <w:t>шайба</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rPr>
            </w:pPr>
            <w:r>
              <w:rPr>
                <w:rFonts w:ascii="Calibri" w:hAnsi="Calibri" w:cs="Calibri"/>
              </w:rPr>
              <w:t>Предназначен</w:t>
            </w:r>
            <w:r>
              <w:rPr>
                <w:rFonts w:ascii="Arial LatArm" w:hAnsi="Arial LatArm" w:cs="Calibri"/>
              </w:rPr>
              <w:t xml:space="preserve"> </w:t>
            </w:r>
            <w:r>
              <w:rPr>
                <w:rFonts w:ascii="Calibri" w:hAnsi="Calibri" w:cs="Calibri"/>
              </w:rPr>
              <w:t>для</w:t>
            </w:r>
            <w:r>
              <w:rPr>
                <w:rFonts w:ascii="Arial LatArm" w:hAnsi="Arial LatArm" w:cs="Calibri"/>
              </w:rPr>
              <w:t xml:space="preserve"> </w:t>
            </w:r>
            <w:r>
              <w:rPr>
                <w:rFonts w:ascii="Calibri" w:hAnsi="Calibri" w:cs="Calibri"/>
              </w:rPr>
              <w:t>механического</w:t>
            </w:r>
            <w:r>
              <w:rPr>
                <w:rFonts w:ascii="Arial LatArm" w:hAnsi="Arial LatArm" w:cs="Calibri"/>
              </w:rPr>
              <w:t xml:space="preserve"> </w:t>
            </w:r>
            <w:r>
              <w:rPr>
                <w:rFonts w:ascii="Calibri" w:hAnsi="Calibri" w:cs="Calibri"/>
              </w:rPr>
              <w:t>крепления</w:t>
            </w:r>
            <w:r>
              <w:rPr>
                <w:rFonts w:ascii="Arial LatArm" w:hAnsi="Arial LatArm" w:cs="Calibri"/>
              </w:rPr>
              <w:t xml:space="preserve"> </w:t>
            </w:r>
            <w:r>
              <w:rPr>
                <w:rFonts w:ascii="Calibri" w:hAnsi="Calibri" w:cs="Calibri"/>
              </w:rPr>
              <w:t>деталей</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стали</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антикоррозийным</w:t>
            </w:r>
            <w:r>
              <w:rPr>
                <w:rFonts w:ascii="Arial LatArm" w:hAnsi="Arial LatArm" w:cs="Calibri"/>
              </w:rPr>
              <w:t xml:space="preserve"> </w:t>
            </w:r>
            <w:r>
              <w:rPr>
                <w:rFonts w:ascii="Calibri" w:hAnsi="Calibri" w:cs="Calibri"/>
              </w:rPr>
              <w:t>покрытием</w:t>
            </w:r>
            <w:r>
              <w:rPr>
                <w:rFonts w:ascii="Arial LatArm" w:hAnsi="Arial LatArm" w:cs="Calibri"/>
              </w:rPr>
              <w:t xml:space="preserve">, </w:t>
            </w:r>
            <w:r>
              <w:rPr>
                <w:rFonts w:ascii="Calibri" w:hAnsi="Calibri" w:cs="Calibri"/>
              </w:rPr>
              <w:t>неиспользованный</w:t>
            </w:r>
            <w:r>
              <w:rPr>
                <w:rFonts w:ascii="Arial LatArm" w:hAnsi="Arial LatArm" w:cs="Calibri"/>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кг</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LatArm" w:hAnsi="Arial LatArm" w:cs="Arial"/>
              </w:rPr>
            </w:pPr>
            <w:r>
              <w:rPr>
                <w:rFonts w:ascii="Arial LatArm" w:hAnsi="Arial LatArm" w:cs="Arial"/>
              </w:rPr>
              <w:t>80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4</w:t>
            </w:r>
          </w:p>
        </w:tc>
        <w:tc>
          <w:tcPr>
            <w:tcW w:w="1593" w:type="dxa"/>
            <w:gridSpan w:val="2"/>
            <w:vAlign w:val="center"/>
          </w:tcPr>
          <w:p w:rsidR="006A2C14" w:rsidRPr="004D5577" w:rsidRDefault="006A2C14" w:rsidP="006A2C14">
            <w:pPr>
              <w:jc w:val="center"/>
              <w:rPr>
                <w:rFonts w:ascii="Sylfaen" w:hAnsi="Sylfaen"/>
                <w:sz w:val="22"/>
                <w:lang w:val="pt-BR"/>
              </w:rPr>
            </w:pPr>
            <w:r>
              <w:rPr>
                <w:rFonts w:ascii="Arial Unicode" w:hAnsi="Arial Unicode" w:cs="Arial"/>
              </w:rPr>
              <w:t>44331300</w:t>
            </w:r>
          </w:p>
        </w:tc>
        <w:tc>
          <w:tcPr>
            <w:tcW w:w="1704" w:type="dxa"/>
            <w:vAlign w:val="center"/>
          </w:tcPr>
          <w:p w:rsidR="006A2C14" w:rsidRDefault="006A2C14" w:rsidP="006A2C14">
            <w:pPr>
              <w:jc w:val="center"/>
              <w:rPr>
                <w:rFonts w:ascii="Arial LatArm" w:hAnsi="Arial LatArm" w:cs="Calibri"/>
              </w:rPr>
            </w:pPr>
            <w:r>
              <w:rPr>
                <w:rFonts w:ascii="Calibri" w:hAnsi="Calibri" w:cs="Calibri"/>
              </w:rPr>
              <w:t>Проволока</w:t>
            </w:r>
            <w:r>
              <w:rPr>
                <w:rFonts w:ascii="Arial LatArm" w:hAnsi="Arial LatArm" w:cs="Calibri"/>
              </w:rPr>
              <w:t xml:space="preserve"> </w:t>
            </w:r>
            <w:r>
              <w:rPr>
                <w:rFonts w:ascii="Calibri" w:hAnsi="Calibri" w:cs="Calibri"/>
              </w:rPr>
              <w:t>неотожженная</w:t>
            </w:r>
            <w:r>
              <w:rPr>
                <w:rFonts w:ascii="Arial LatArm" w:hAnsi="Arial LatArm" w:cs="Calibri"/>
              </w:rPr>
              <w:t xml:space="preserve"> </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Стальная</w:t>
            </w:r>
            <w:r>
              <w:rPr>
                <w:rFonts w:ascii="Arial LatArm" w:hAnsi="Arial LatArm" w:cs="Calibri"/>
                <w:sz w:val="22"/>
                <w:szCs w:val="22"/>
              </w:rPr>
              <w:t xml:space="preserve">, </w:t>
            </w:r>
            <w:r>
              <w:rPr>
                <w:rFonts w:ascii="Calibri" w:hAnsi="Calibri" w:cs="Calibri"/>
                <w:sz w:val="22"/>
                <w:szCs w:val="22"/>
              </w:rPr>
              <w:t>гибкая</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3</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квадрат</w:t>
            </w:r>
            <w:r>
              <w:rPr>
                <w:rFonts w:ascii="Arial LatArm" w:hAnsi="Arial LatArm" w:cs="Calibri"/>
                <w:sz w:val="22"/>
                <w:szCs w:val="22"/>
              </w:rPr>
              <w:t xml:space="preserve">, </w:t>
            </w:r>
            <w:r>
              <w:rPr>
                <w:rFonts w:ascii="Calibri" w:hAnsi="Calibri" w:cs="Calibri"/>
                <w:sz w:val="22"/>
                <w:szCs w:val="22"/>
              </w:rPr>
              <w:t>без</w:t>
            </w:r>
            <w:r>
              <w:rPr>
                <w:rFonts w:ascii="Arial LatArm" w:hAnsi="Arial LatArm" w:cs="Calibri"/>
                <w:sz w:val="22"/>
                <w:szCs w:val="22"/>
              </w:rPr>
              <w:t xml:space="preserve"> </w:t>
            </w:r>
            <w:r>
              <w:rPr>
                <w:rFonts w:ascii="Calibri" w:hAnsi="Calibri" w:cs="Calibri"/>
                <w:sz w:val="22"/>
                <w:szCs w:val="22"/>
              </w:rPr>
              <w:t>стык</w:t>
            </w:r>
            <w:r>
              <w:rPr>
                <w:rFonts w:ascii="Arial LatArm" w:hAnsi="Arial LatArm" w:cs="Calibri"/>
                <w:sz w:val="22"/>
                <w:szCs w:val="22"/>
              </w:rPr>
              <w:t xml:space="preserve">a, </w:t>
            </w:r>
            <w:r>
              <w:rPr>
                <w:rFonts w:ascii="Calibri" w:hAnsi="Calibri" w:cs="Calibri"/>
                <w:sz w:val="22"/>
                <w:szCs w:val="22"/>
              </w:rPr>
              <w:t>неиспользованная</w:t>
            </w:r>
            <w:r>
              <w:rPr>
                <w:rFonts w:ascii="Arial LatArm" w:hAnsi="Arial LatArm" w:cs="Calibri"/>
                <w:sz w:val="22"/>
                <w:szCs w:val="22"/>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кг</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LatArm" w:hAnsi="Arial LatArm" w:cs="Arial"/>
              </w:rPr>
            </w:pPr>
            <w:r>
              <w:rPr>
                <w:rFonts w:ascii="Arial LatArm" w:hAnsi="Arial LatArm" w:cs="Arial"/>
              </w:rPr>
              <w:t>3000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5</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44311170</w:t>
            </w:r>
          </w:p>
        </w:tc>
        <w:tc>
          <w:tcPr>
            <w:tcW w:w="1704" w:type="dxa"/>
            <w:vAlign w:val="center"/>
          </w:tcPr>
          <w:p w:rsidR="006A2C14" w:rsidRDefault="006A2C14" w:rsidP="006A2C14">
            <w:pPr>
              <w:jc w:val="center"/>
              <w:rPr>
                <w:rFonts w:ascii="Arial LatArm" w:hAnsi="Arial LatArm" w:cs="Calibri"/>
              </w:rPr>
            </w:pPr>
            <w:r>
              <w:rPr>
                <w:rFonts w:ascii="Calibri" w:hAnsi="Calibri" w:cs="Calibri"/>
              </w:rPr>
              <w:t>Болт</w:t>
            </w:r>
            <w:r>
              <w:rPr>
                <w:rFonts w:ascii="Arial LatArm" w:hAnsi="Arial LatArm" w:cs="Calibri"/>
              </w:rPr>
              <w:t xml:space="preserve">, </w:t>
            </w:r>
            <w:r>
              <w:rPr>
                <w:rFonts w:ascii="Calibri" w:hAnsi="Calibri" w:cs="Calibri"/>
              </w:rPr>
              <w:t>гайка</w:t>
            </w:r>
            <w:r>
              <w:rPr>
                <w:rFonts w:ascii="Arial LatArm" w:hAnsi="Arial LatArm" w:cs="Calibri"/>
              </w:rPr>
              <w:t xml:space="preserve">, </w:t>
            </w:r>
            <w:r>
              <w:rPr>
                <w:rFonts w:ascii="Calibri" w:hAnsi="Calibri" w:cs="Calibri"/>
              </w:rPr>
              <w:t>шайба</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rPr>
            </w:pPr>
            <w:r>
              <w:rPr>
                <w:rFonts w:ascii="Calibri" w:hAnsi="Calibri" w:cs="Calibri"/>
              </w:rPr>
              <w:t>Предназначен</w:t>
            </w:r>
            <w:r>
              <w:rPr>
                <w:rFonts w:ascii="Arial LatArm" w:hAnsi="Arial LatArm" w:cs="Calibri"/>
              </w:rPr>
              <w:t xml:space="preserve"> </w:t>
            </w:r>
            <w:r>
              <w:rPr>
                <w:rFonts w:ascii="Calibri" w:hAnsi="Calibri" w:cs="Calibri"/>
              </w:rPr>
              <w:t>для</w:t>
            </w:r>
            <w:r>
              <w:rPr>
                <w:rFonts w:ascii="Arial LatArm" w:hAnsi="Arial LatArm" w:cs="Calibri"/>
              </w:rPr>
              <w:t xml:space="preserve"> </w:t>
            </w:r>
            <w:r>
              <w:rPr>
                <w:rFonts w:ascii="Calibri" w:hAnsi="Calibri" w:cs="Calibri"/>
              </w:rPr>
              <w:t>механического</w:t>
            </w:r>
            <w:r>
              <w:rPr>
                <w:rFonts w:ascii="Arial LatArm" w:hAnsi="Arial LatArm" w:cs="Calibri"/>
              </w:rPr>
              <w:t xml:space="preserve"> </w:t>
            </w:r>
            <w:r>
              <w:rPr>
                <w:rFonts w:ascii="Calibri" w:hAnsi="Calibri" w:cs="Calibri"/>
              </w:rPr>
              <w:t>крепления</w:t>
            </w:r>
            <w:r>
              <w:rPr>
                <w:rFonts w:ascii="Arial LatArm" w:hAnsi="Arial LatArm" w:cs="Calibri"/>
              </w:rPr>
              <w:t xml:space="preserve"> </w:t>
            </w:r>
            <w:r>
              <w:rPr>
                <w:rFonts w:ascii="Calibri" w:hAnsi="Calibri" w:cs="Calibri"/>
              </w:rPr>
              <w:t>деталей</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стали</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антикоррозийным</w:t>
            </w:r>
            <w:r>
              <w:rPr>
                <w:rFonts w:ascii="Arial LatArm" w:hAnsi="Arial LatArm" w:cs="Calibri"/>
              </w:rPr>
              <w:t xml:space="preserve"> </w:t>
            </w:r>
            <w:r>
              <w:rPr>
                <w:rFonts w:ascii="Calibri" w:hAnsi="Calibri" w:cs="Calibri"/>
              </w:rPr>
              <w:t>покрытием</w:t>
            </w:r>
            <w:r>
              <w:rPr>
                <w:rFonts w:ascii="Arial LatArm" w:hAnsi="Arial LatArm" w:cs="Calibri"/>
              </w:rPr>
              <w:t xml:space="preserve">, </w:t>
            </w:r>
            <w:r>
              <w:rPr>
                <w:rFonts w:ascii="Calibri" w:hAnsi="Calibri" w:cs="Calibri"/>
              </w:rPr>
              <w:t>неиспользованный</w:t>
            </w:r>
            <w:r>
              <w:rPr>
                <w:rFonts w:ascii="Arial LatArm" w:hAnsi="Arial LatArm" w:cs="Calibri"/>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кг</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15</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6</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44311170</w:t>
            </w:r>
          </w:p>
        </w:tc>
        <w:tc>
          <w:tcPr>
            <w:tcW w:w="1704" w:type="dxa"/>
            <w:vAlign w:val="center"/>
          </w:tcPr>
          <w:p w:rsidR="006A2C14" w:rsidRDefault="006A2C14" w:rsidP="006A2C14">
            <w:pPr>
              <w:jc w:val="cente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3.2 </w:t>
            </w:r>
            <w:r>
              <w:rPr>
                <w:rFonts w:ascii="Calibri" w:hAnsi="Calibri" w:cs="Calibri"/>
              </w:rPr>
              <w:t>мм</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сварки</w:t>
            </w:r>
            <w:r>
              <w:rPr>
                <w:rFonts w:ascii="Arial LatArm" w:hAnsi="Arial LatArm" w:cs="Calibri"/>
                <w:sz w:val="22"/>
                <w:szCs w:val="22"/>
              </w:rPr>
              <w:t xml:space="preserve">  </w:t>
            </w:r>
            <w:r>
              <w:rPr>
                <w:rFonts w:ascii="Calibri" w:hAnsi="Calibri" w:cs="Calibri"/>
                <w:sz w:val="22"/>
                <w:szCs w:val="22"/>
              </w:rPr>
              <w:t>конструкционных</w:t>
            </w:r>
            <w:r>
              <w:rPr>
                <w:rFonts w:ascii="Arial LatArm" w:hAnsi="Arial LatArm" w:cs="Calibri"/>
                <w:sz w:val="22"/>
                <w:szCs w:val="22"/>
              </w:rPr>
              <w:t xml:space="preserve"> </w:t>
            </w:r>
            <w:r>
              <w:rPr>
                <w:rFonts w:ascii="Calibri" w:hAnsi="Calibri" w:cs="Calibri"/>
                <w:sz w:val="22"/>
                <w:szCs w:val="22"/>
              </w:rPr>
              <w:t>сталей</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электрода</w:t>
            </w:r>
            <w:r>
              <w:rPr>
                <w:rFonts w:ascii="Arial LatArm" w:hAnsi="Arial LatArm" w:cs="Calibri"/>
                <w:sz w:val="22"/>
                <w:szCs w:val="22"/>
              </w:rPr>
              <w:t xml:space="preserve">  3.2 </w:t>
            </w:r>
            <w:r>
              <w:rPr>
                <w:rFonts w:ascii="Calibri" w:hAnsi="Calibri" w:cs="Calibri"/>
                <w:sz w:val="22"/>
                <w:szCs w:val="22"/>
              </w:rPr>
              <w:t>миллиметра</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w:t>
            </w:r>
            <w:r>
              <w:rPr>
                <w:rFonts w:ascii="Calibri" w:hAnsi="Calibri" w:cs="Calibri"/>
                <w:sz w:val="22"/>
                <w:szCs w:val="22"/>
              </w:rPr>
              <w:t>электрода</w:t>
            </w:r>
            <w:r>
              <w:rPr>
                <w:rFonts w:ascii="Arial LatArm" w:hAnsi="Arial LatArm" w:cs="Calibri"/>
                <w:sz w:val="22"/>
                <w:szCs w:val="22"/>
              </w:rPr>
              <w:t xml:space="preserve"> 350 </w:t>
            </w:r>
            <w:r>
              <w:rPr>
                <w:rFonts w:ascii="Calibri" w:hAnsi="Calibri" w:cs="Calibri"/>
                <w:sz w:val="22"/>
                <w:szCs w:val="22"/>
              </w:rPr>
              <w:t>милиметра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пачке</w:t>
            </w:r>
            <w:r>
              <w:rPr>
                <w:rFonts w:ascii="Arial LatArm" w:hAnsi="Arial LatArm" w:cs="Calibri"/>
                <w:sz w:val="22"/>
                <w:szCs w:val="22"/>
              </w:rPr>
              <w:t xml:space="preserve"> 100 </w:t>
            </w:r>
            <w:r>
              <w:rPr>
                <w:rFonts w:ascii="Calibri" w:hAnsi="Calibri" w:cs="Calibri"/>
                <w:sz w:val="22"/>
                <w:szCs w:val="22"/>
              </w:rPr>
              <w:t>электродов</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переменного</w:t>
            </w:r>
            <w:r>
              <w:rPr>
                <w:rFonts w:ascii="Arial LatArm" w:hAnsi="Arial LatArm" w:cs="Calibri"/>
                <w:sz w:val="22"/>
                <w:szCs w:val="22"/>
              </w:rPr>
              <w:t xml:space="preserve"> </w:t>
            </w:r>
            <w:r>
              <w:rPr>
                <w:rFonts w:ascii="Calibri" w:hAnsi="Calibri" w:cs="Calibri"/>
                <w:sz w:val="22"/>
                <w:szCs w:val="22"/>
              </w:rPr>
              <w:t>тока</w:t>
            </w:r>
            <w:r>
              <w:rPr>
                <w:rFonts w:ascii="Arial LatArm" w:hAnsi="Arial LatArm" w:cs="Calibri"/>
                <w:sz w:val="22"/>
                <w:szCs w:val="22"/>
              </w:rPr>
              <w:t xml:space="preserve">, </w:t>
            </w:r>
            <w:r>
              <w:rPr>
                <w:rFonts w:ascii="Calibri" w:hAnsi="Calibri" w:cs="Calibri"/>
                <w:sz w:val="22"/>
                <w:szCs w:val="22"/>
              </w:rPr>
              <w:t>сварка</w:t>
            </w:r>
            <w:r>
              <w:rPr>
                <w:rFonts w:ascii="Arial LatArm" w:hAnsi="Arial LatArm" w:cs="Calibri"/>
                <w:sz w:val="22"/>
                <w:szCs w:val="22"/>
              </w:rPr>
              <w:t xml:space="preserve">  </w:t>
            </w:r>
            <w:r>
              <w:rPr>
                <w:rFonts w:ascii="Calibri" w:hAnsi="Calibri" w:cs="Calibri"/>
                <w:sz w:val="22"/>
                <w:szCs w:val="22"/>
              </w:rPr>
              <w:t>должна</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обеспечена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диапазоне</w:t>
            </w:r>
            <w:r>
              <w:rPr>
                <w:rFonts w:ascii="Arial LatArm" w:hAnsi="Arial LatArm" w:cs="Calibri"/>
                <w:sz w:val="22"/>
                <w:szCs w:val="22"/>
              </w:rPr>
              <w:t xml:space="preserve"> </w:t>
            </w:r>
            <w:r>
              <w:rPr>
                <w:rFonts w:ascii="Calibri" w:hAnsi="Calibri" w:cs="Calibri"/>
                <w:sz w:val="22"/>
                <w:szCs w:val="22"/>
              </w:rPr>
              <w:t>тока</w:t>
            </w:r>
            <w:r>
              <w:rPr>
                <w:rFonts w:ascii="Arial LatArm" w:hAnsi="Arial LatArm" w:cs="Calibri"/>
                <w:sz w:val="22"/>
                <w:szCs w:val="22"/>
              </w:rPr>
              <w:t xml:space="preserve"> 100-140 </w:t>
            </w:r>
            <w:r>
              <w:rPr>
                <w:rFonts w:ascii="Calibri" w:hAnsi="Calibri" w:cs="Calibri"/>
                <w:sz w:val="22"/>
                <w:szCs w:val="22"/>
              </w:rPr>
              <w:t>ампер</w:t>
            </w:r>
            <w:r>
              <w:rPr>
                <w:rFonts w:ascii="Arial LatArm" w:hAnsi="Arial LatArm" w:cs="Calibri"/>
                <w:sz w:val="22"/>
                <w:szCs w:val="22"/>
              </w:rPr>
              <w:t>,</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sz w:val="22"/>
                <w:szCs w:val="22"/>
              </w:rPr>
            </w:pPr>
            <w:r>
              <w:rPr>
                <w:rFonts w:ascii="Calibri" w:hAnsi="Calibri" w:cs="Calibri"/>
                <w:sz w:val="22"/>
                <w:szCs w:val="22"/>
              </w:rPr>
              <w:t>пачка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90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lastRenderedPageBreak/>
              <w:t>7</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44112730</w:t>
            </w:r>
          </w:p>
        </w:tc>
        <w:tc>
          <w:tcPr>
            <w:tcW w:w="1704" w:type="dxa"/>
            <w:vAlign w:val="center"/>
          </w:tcPr>
          <w:p w:rsidR="006A2C14" w:rsidRDefault="006A2C14" w:rsidP="006A2C14">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резки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125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1-1,5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150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8</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44112730</w:t>
            </w:r>
          </w:p>
        </w:tc>
        <w:tc>
          <w:tcPr>
            <w:tcW w:w="1704" w:type="dxa"/>
            <w:vAlign w:val="center"/>
          </w:tcPr>
          <w:p w:rsidR="006A2C14" w:rsidRDefault="006A2C14" w:rsidP="006A2C14">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резки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230</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2-2,5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200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9</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44112730</w:t>
            </w:r>
          </w:p>
        </w:tc>
        <w:tc>
          <w:tcPr>
            <w:tcW w:w="1704" w:type="dxa"/>
            <w:vAlign w:val="center"/>
          </w:tcPr>
          <w:p w:rsidR="006A2C14" w:rsidRDefault="006A2C14" w:rsidP="006A2C14">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300</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резки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300</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3-3.5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300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10</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44112730</w:t>
            </w:r>
          </w:p>
        </w:tc>
        <w:tc>
          <w:tcPr>
            <w:tcW w:w="1704" w:type="dxa"/>
            <w:vAlign w:val="center"/>
          </w:tcPr>
          <w:p w:rsidR="006A2C14" w:rsidRDefault="006A2C14" w:rsidP="006A2C14">
            <w:pPr>
              <w:jc w:val="center"/>
              <w:rPr>
                <w:rFonts w:ascii="Arial LatArm" w:hAnsi="Arial LatArm" w:cs="Calibri"/>
              </w:rPr>
            </w:pPr>
            <w:r>
              <w:rPr>
                <w:rFonts w:ascii="Calibri" w:hAnsi="Calibri" w:cs="Calibri"/>
              </w:rPr>
              <w:t>Шлифовальный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шлифовки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125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5-6</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100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11</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44112730</w:t>
            </w:r>
          </w:p>
        </w:tc>
        <w:tc>
          <w:tcPr>
            <w:tcW w:w="1704" w:type="dxa"/>
            <w:vAlign w:val="center"/>
          </w:tcPr>
          <w:p w:rsidR="006A2C14" w:rsidRDefault="006A2C14" w:rsidP="006A2C14">
            <w:pPr>
              <w:jc w:val="center"/>
              <w:rPr>
                <w:rFonts w:ascii="Arial LatArm" w:hAnsi="Arial LatArm" w:cs="Calibri"/>
              </w:rPr>
            </w:pPr>
            <w:r>
              <w:rPr>
                <w:rFonts w:ascii="Calibri" w:hAnsi="Calibri" w:cs="Calibri"/>
              </w:rPr>
              <w:t>Шлифовальный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шлифовки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230</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5-6</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30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12</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44112730</w:t>
            </w:r>
          </w:p>
        </w:tc>
        <w:tc>
          <w:tcPr>
            <w:tcW w:w="1704" w:type="dxa"/>
            <w:vAlign w:val="center"/>
          </w:tcPr>
          <w:p w:rsidR="006A2C14" w:rsidRDefault="006A2C14" w:rsidP="006A2C14">
            <w:pPr>
              <w:jc w:val="center"/>
              <w:rPr>
                <w:rFonts w:ascii="Calibri" w:hAnsi="Calibri" w:cs="Calibri"/>
                <w:color w:val="000000"/>
              </w:rPr>
            </w:pPr>
            <w:r>
              <w:rPr>
                <w:rFonts w:ascii="Calibri" w:hAnsi="Calibri" w:cs="Calibri"/>
                <w:color w:val="000000"/>
              </w:rPr>
              <w:t>Лепестковый шлифовальный диск Ф 115,  N 80</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шлифовки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115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наждачная</w:t>
            </w:r>
            <w:r>
              <w:rPr>
                <w:rFonts w:ascii="Arial LatArm" w:hAnsi="Arial LatArm" w:cs="Calibri"/>
                <w:sz w:val="22"/>
                <w:szCs w:val="22"/>
              </w:rPr>
              <w:t xml:space="preserve"> </w:t>
            </w:r>
            <w:r>
              <w:rPr>
                <w:rFonts w:ascii="Calibri" w:hAnsi="Calibri" w:cs="Calibri"/>
                <w:sz w:val="22"/>
                <w:szCs w:val="22"/>
              </w:rPr>
              <w:t>бумага</w:t>
            </w:r>
            <w:r>
              <w:rPr>
                <w:rFonts w:ascii="Arial LatArm" w:hAnsi="Arial LatArm" w:cs="Calibri"/>
                <w:sz w:val="22"/>
                <w:szCs w:val="22"/>
              </w:rPr>
              <w:t xml:space="preserve"> N 80,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13</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44112730</w:t>
            </w:r>
          </w:p>
        </w:tc>
        <w:tc>
          <w:tcPr>
            <w:tcW w:w="1704" w:type="dxa"/>
            <w:vAlign w:val="center"/>
          </w:tcPr>
          <w:p w:rsidR="006A2C14" w:rsidRDefault="006A2C14" w:rsidP="006A2C14">
            <w:pPr>
              <w:jc w:val="center"/>
              <w:rPr>
                <w:rFonts w:ascii="Calibri" w:hAnsi="Calibri" w:cs="Calibri"/>
                <w:color w:val="000000"/>
              </w:rPr>
            </w:pPr>
            <w:r>
              <w:rPr>
                <w:rFonts w:ascii="Calibri" w:hAnsi="Calibri" w:cs="Calibri"/>
                <w:color w:val="000000"/>
              </w:rPr>
              <w:t>Щетка чашка для чистки, с двухслойной железной проволокой</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чашки</w:t>
            </w:r>
            <w:r>
              <w:rPr>
                <w:rFonts w:ascii="Arial LatArm" w:hAnsi="Arial LatArm" w:cs="Calibri"/>
                <w:sz w:val="22"/>
                <w:szCs w:val="22"/>
              </w:rPr>
              <w:t xml:space="preserve"> 80-90</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шлифовки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щетка</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двухслойной</w:t>
            </w:r>
            <w:r>
              <w:rPr>
                <w:rFonts w:ascii="Arial LatArm" w:hAnsi="Arial LatArm" w:cs="Calibri"/>
                <w:sz w:val="22"/>
                <w:szCs w:val="22"/>
              </w:rPr>
              <w:t xml:space="preserve"> </w:t>
            </w:r>
            <w:r>
              <w:rPr>
                <w:rFonts w:ascii="Calibri" w:hAnsi="Calibri" w:cs="Calibri"/>
                <w:sz w:val="22"/>
                <w:szCs w:val="22"/>
              </w:rPr>
              <w:t>железной</w:t>
            </w:r>
            <w:r>
              <w:rPr>
                <w:rFonts w:ascii="Arial LatArm" w:hAnsi="Arial LatArm" w:cs="Calibri"/>
                <w:sz w:val="22"/>
                <w:szCs w:val="22"/>
              </w:rPr>
              <w:t xml:space="preserve"> </w:t>
            </w:r>
            <w:r>
              <w:rPr>
                <w:rFonts w:ascii="Calibri" w:hAnsi="Calibri" w:cs="Calibri"/>
                <w:sz w:val="22"/>
                <w:szCs w:val="22"/>
              </w:rPr>
              <w:t>проволокой</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20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14</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44111200</w:t>
            </w:r>
          </w:p>
        </w:tc>
        <w:tc>
          <w:tcPr>
            <w:tcW w:w="1704" w:type="dxa"/>
            <w:vAlign w:val="center"/>
          </w:tcPr>
          <w:p w:rsidR="006A2C14" w:rsidRDefault="006A2C14" w:rsidP="006A2C14">
            <w:pPr>
              <w:jc w:val="center"/>
              <w:rPr>
                <w:rFonts w:ascii="Arial LatArm" w:hAnsi="Arial LatArm" w:cs="Calibri"/>
              </w:rPr>
            </w:pPr>
            <w:r>
              <w:rPr>
                <w:rFonts w:ascii="Calibri" w:hAnsi="Calibri" w:cs="Calibri"/>
              </w:rPr>
              <w:t>Цемент</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мешке</w:t>
            </w:r>
            <w:r>
              <w:rPr>
                <w:rFonts w:ascii="Arial LatArm" w:hAnsi="Arial LatArm" w:cs="Calibri"/>
              </w:rPr>
              <w:t xml:space="preserve"> </w:t>
            </w:r>
            <w:r>
              <w:rPr>
                <w:rFonts w:ascii="Calibri" w:hAnsi="Calibri" w:cs="Calibri"/>
              </w:rPr>
              <w:t>по</w:t>
            </w:r>
            <w:r>
              <w:rPr>
                <w:rFonts w:ascii="Arial LatArm" w:hAnsi="Arial LatArm" w:cs="Calibri"/>
              </w:rPr>
              <w:t xml:space="preserve"> 50 </w:t>
            </w:r>
            <w:r>
              <w:rPr>
                <w:rFonts w:ascii="Calibri" w:hAnsi="Calibri" w:cs="Calibri"/>
              </w:rPr>
              <w:t>кг</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Марка</w:t>
            </w:r>
            <w:r>
              <w:rPr>
                <w:rFonts w:ascii="Arial LatArm" w:hAnsi="Arial LatArm" w:cs="Calibri"/>
                <w:sz w:val="22"/>
                <w:szCs w:val="22"/>
              </w:rPr>
              <w:t xml:space="preserve"> </w:t>
            </w:r>
            <w:r>
              <w:rPr>
                <w:rFonts w:ascii="Calibri" w:hAnsi="Calibri" w:cs="Calibri"/>
                <w:sz w:val="22"/>
                <w:szCs w:val="22"/>
              </w:rPr>
              <w:t>М</w:t>
            </w:r>
            <w:r>
              <w:rPr>
                <w:rFonts w:ascii="Arial LatArm" w:hAnsi="Arial LatArm" w:cs="Calibri"/>
                <w:sz w:val="22"/>
                <w:szCs w:val="22"/>
              </w:rPr>
              <w:t xml:space="preserve">-400,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мешке</w:t>
            </w:r>
            <w:r>
              <w:rPr>
                <w:rFonts w:ascii="Arial LatArm" w:hAnsi="Arial LatArm" w:cs="Calibri"/>
                <w:sz w:val="22"/>
                <w:szCs w:val="22"/>
              </w:rPr>
              <w:t xml:space="preserve"> </w:t>
            </w:r>
            <w:r>
              <w:rPr>
                <w:rFonts w:ascii="Calibri" w:hAnsi="Calibri" w:cs="Calibri"/>
                <w:sz w:val="22"/>
                <w:szCs w:val="22"/>
              </w:rPr>
              <w:t>по</w:t>
            </w:r>
            <w:r>
              <w:rPr>
                <w:rFonts w:ascii="Arial LatArm" w:hAnsi="Arial LatArm" w:cs="Calibri"/>
                <w:sz w:val="22"/>
                <w:szCs w:val="22"/>
              </w:rPr>
              <w:t xml:space="preserve"> 50 </w:t>
            </w:r>
            <w:r>
              <w:rPr>
                <w:rFonts w:ascii="Calibri" w:hAnsi="Calibri" w:cs="Calibri"/>
                <w:sz w:val="22"/>
                <w:szCs w:val="22"/>
              </w:rPr>
              <w:t>кг</w:t>
            </w:r>
            <w:r>
              <w:rPr>
                <w:rFonts w:ascii="Arial LatArm" w:hAnsi="Arial LatArm" w:cs="Calibri"/>
                <w:sz w:val="22"/>
                <w:szCs w:val="22"/>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мешок</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400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lastRenderedPageBreak/>
              <w:t>15</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14211100</w:t>
            </w:r>
          </w:p>
        </w:tc>
        <w:tc>
          <w:tcPr>
            <w:tcW w:w="1704" w:type="dxa"/>
            <w:vAlign w:val="center"/>
          </w:tcPr>
          <w:p w:rsidR="006A2C14" w:rsidRDefault="006A2C14" w:rsidP="006A2C14">
            <w:pPr>
              <w:jc w:val="center"/>
              <w:rPr>
                <w:rFonts w:ascii="Arial LatRus" w:hAnsi="Arial LatRus" w:cs="Calibri"/>
              </w:rPr>
            </w:pPr>
            <w:r>
              <w:rPr>
                <w:rFonts w:ascii="Calibri" w:hAnsi="Calibri" w:cs="Calibri"/>
              </w:rPr>
              <w:t>Синий</w:t>
            </w:r>
            <w:r>
              <w:rPr>
                <w:rFonts w:ascii="Arial LatRus" w:hAnsi="Arial LatRus" w:cs="Calibri"/>
              </w:rPr>
              <w:t xml:space="preserve"> </w:t>
            </w:r>
            <w:r>
              <w:rPr>
                <w:rFonts w:ascii="Calibri" w:hAnsi="Calibri" w:cs="Calibri"/>
              </w:rPr>
              <w:t>песок</w:t>
            </w:r>
            <w:r>
              <w:rPr>
                <w:rFonts w:ascii="Arial LatRus" w:hAnsi="Arial LatRus" w:cs="Calibri"/>
              </w:rPr>
              <w:t xml:space="preserve"> </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Синий</w:t>
            </w:r>
            <w:r>
              <w:rPr>
                <w:rFonts w:ascii="Arial LatArm" w:hAnsi="Arial LatArm" w:cs="Calibri"/>
                <w:sz w:val="22"/>
                <w:szCs w:val="22"/>
              </w:rPr>
              <w:t xml:space="preserve">,  </w:t>
            </w:r>
            <w:r>
              <w:rPr>
                <w:rFonts w:ascii="Calibri" w:hAnsi="Calibri" w:cs="Calibri"/>
                <w:sz w:val="22"/>
                <w:szCs w:val="22"/>
              </w:rPr>
              <w:t>добывается</w:t>
            </w:r>
            <w:r>
              <w:rPr>
                <w:rFonts w:ascii="Arial LatArm" w:hAnsi="Arial LatArm" w:cs="Calibri"/>
                <w:sz w:val="22"/>
                <w:szCs w:val="22"/>
              </w:rPr>
              <w:t xml:space="preserve"> </w:t>
            </w:r>
            <w:r>
              <w:rPr>
                <w:rFonts w:ascii="Calibri" w:hAnsi="Calibri" w:cs="Calibri"/>
                <w:sz w:val="22"/>
                <w:szCs w:val="22"/>
              </w:rPr>
              <w:t>со</w:t>
            </w:r>
            <w:r>
              <w:rPr>
                <w:rFonts w:ascii="Arial LatArm" w:hAnsi="Arial LatArm" w:cs="Calibri"/>
                <w:sz w:val="22"/>
                <w:szCs w:val="22"/>
              </w:rPr>
              <w:t xml:space="preserve"> </w:t>
            </w:r>
            <w:r>
              <w:rPr>
                <w:rFonts w:ascii="Calibri" w:hAnsi="Calibri" w:cs="Calibri"/>
                <w:sz w:val="22"/>
                <w:szCs w:val="22"/>
              </w:rPr>
              <w:t>дна</w:t>
            </w:r>
            <w:r>
              <w:rPr>
                <w:rFonts w:ascii="Arial LatArm" w:hAnsi="Arial LatArm" w:cs="Calibri"/>
                <w:sz w:val="22"/>
                <w:szCs w:val="22"/>
              </w:rPr>
              <w:t xml:space="preserve"> </w:t>
            </w:r>
            <w:r>
              <w:rPr>
                <w:rFonts w:ascii="Calibri" w:hAnsi="Calibri" w:cs="Calibri"/>
                <w:sz w:val="22"/>
                <w:szCs w:val="22"/>
              </w:rPr>
              <w:t>водных</w:t>
            </w:r>
            <w:r>
              <w:rPr>
                <w:rFonts w:ascii="Arial LatArm" w:hAnsi="Arial LatArm" w:cs="Calibri"/>
                <w:sz w:val="22"/>
                <w:szCs w:val="22"/>
              </w:rPr>
              <w:t xml:space="preserve"> </w:t>
            </w:r>
            <w:r>
              <w:rPr>
                <w:rFonts w:ascii="Calibri" w:hAnsi="Calibri" w:cs="Calibri"/>
                <w:sz w:val="22"/>
                <w:szCs w:val="22"/>
              </w:rPr>
              <w:t>бассейнов</w:t>
            </w:r>
            <w:r>
              <w:rPr>
                <w:rFonts w:ascii="Arial LatArm" w:hAnsi="Arial LatArm" w:cs="Calibri"/>
                <w:sz w:val="22"/>
                <w:szCs w:val="22"/>
              </w:rPr>
              <w:t xml:space="preserve">, </w:t>
            </w:r>
            <w:r>
              <w:rPr>
                <w:rFonts w:ascii="Calibri" w:hAnsi="Calibri" w:cs="Calibri"/>
                <w:sz w:val="22"/>
                <w:szCs w:val="22"/>
              </w:rPr>
              <w:t>просеянный</w:t>
            </w:r>
            <w:r>
              <w:rPr>
                <w:rFonts w:ascii="Arial LatArm" w:hAnsi="Arial LatArm" w:cs="Calibri"/>
                <w:sz w:val="22"/>
                <w:szCs w:val="22"/>
              </w:rPr>
              <w:t xml:space="preserve">, </w:t>
            </w:r>
            <w:r>
              <w:rPr>
                <w:rFonts w:ascii="Calibri" w:hAnsi="Calibri" w:cs="Calibri"/>
                <w:sz w:val="22"/>
                <w:szCs w:val="22"/>
              </w:rPr>
              <w:t>солилишенный</w:t>
            </w:r>
            <w:r>
              <w:rPr>
                <w:rFonts w:ascii="Arial LatArm" w:hAnsi="Arial LatArm" w:cs="Calibri"/>
                <w:sz w:val="22"/>
                <w:szCs w:val="22"/>
              </w:rPr>
              <w:t xml:space="preserve">,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бетонных</w:t>
            </w:r>
            <w:r>
              <w:rPr>
                <w:rFonts w:ascii="Arial LatArm" w:hAnsi="Arial LatArm" w:cs="Calibri"/>
                <w:sz w:val="22"/>
                <w:szCs w:val="22"/>
              </w:rPr>
              <w:t xml:space="preserve"> </w:t>
            </w:r>
            <w:r>
              <w:rPr>
                <w:rFonts w:ascii="Calibri" w:hAnsi="Calibri" w:cs="Calibri"/>
                <w:sz w:val="22"/>
                <w:szCs w:val="22"/>
              </w:rPr>
              <w:t>смесей</w:t>
            </w:r>
            <w:r>
              <w:rPr>
                <w:rFonts w:ascii="Arial LatArm" w:hAnsi="Arial LatArm" w:cs="Calibri"/>
                <w:sz w:val="22"/>
                <w:szCs w:val="22"/>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м</w:t>
            </w:r>
            <w:r>
              <w:rPr>
                <w:rFonts w:ascii="Arial LatArm" w:hAnsi="Arial LatArm" w:cs="Calibri"/>
              </w:rPr>
              <w:t>3</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20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16</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19642100</w:t>
            </w:r>
          </w:p>
        </w:tc>
        <w:tc>
          <w:tcPr>
            <w:tcW w:w="1704" w:type="dxa"/>
            <w:vAlign w:val="center"/>
          </w:tcPr>
          <w:p w:rsidR="006A2C14" w:rsidRDefault="006A2C14" w:rsidP="006A2C14">
            <w:pPr>
              <w:jc w:val="center"/>
              <w:rPr>
                <w:rFonts w:ascii="Arial LatRus" w:hAnsi="Arial LatRus" w:cs="Calibri"/>
              </w:rPr>
            </w:pPr>
            <w:r>
              <w:rPr>
                <w:rFonts w:ascii="Calibri" w:hAnsi="Calibri" w:cs="Calibri"/>
              </w:rPr>
              <w:t>Полиэтиленовый</w:t>
            </w:r>
            <w:r>
              <w:rPr>
                <w:rFonts w:ascii="Arial LatRus" w:hAnsi="Arial LatRus" w:cs="Calibri"/>
              </w:rPr>
              <w:t xml:space="preserve"> </w:t>
            </w:r>
            <w:r>
              <w:rPr>
                <w:rFonts w:ascii="Calibri" w:hAnsi="Calibri" w:cs="Calibri"/>
              </w:rPr>
              <w:t>мешок</w:t>
            </w:r>
            <w:r>
              <w:rPr>
                <w:rFonts w:ascii="Arial LatRus" w:hAnsi="Arial LatRus" w:cs="Calibri"/>
              </w:rPr>
              <w:t xml:space="preserve">, 25 </w:t>
            </w:r>
            <w:r>
              <w:rPr>
                <w:rFonts w:ascii="Calibri" w:hAnsi="Calibri" w:cs="Calibri"/>
              </w:rPr>
              <w:t>кг</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Полиэтиленовый</w:t>
            </w:r>
            <w:r>
              <w:rPr>
                <w:rFonts w:ascii="Arial LatArm" w:hAnsi="Arial LatArm" w:cs="Calibri"/>
                <w:sz w:val="22"/>
                <w:szCs w:val="22"/>
              </w:rPr>
              <w:t xml:space="preserve">,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упаковки</w:t>
            </w:r>
            <w:r>
              <w:rPr>
                <w:rFonts w:ascii="Arial LatArm" w:hAnsi="Arial LatArm" w:cs="Calibri"/>
                <w:sz w:val="22"/>
                <w:szCs w:val="22"/>
              </w:rPr>
              <w:t xml:space="preserve"> </w:t>
            </w:r>
            <w:r>
              <w:rPr>
                <w:rFonts w:ascii="Calibri" w:hAnsi="Calibri" w:cs="Calibri"/>
                <w:sz w:val="22"/>
                <w:szCs w:val="22"/>
              </w:rPr>
              <w:t>различных</w:t>
            </w:r>
            <w:r>
              <w:rPr>
                <w:rFonts w:ascii="Arial LatArm" w:hAnsi="Arial LatArm" w:cs="Calibri"/>
                <w:sz w:val="22"/>
                <w:szCs w:val="22"/>
              </w:rPr>
              <w:t xml:space="preserve"> </w:t>
            </w:r>
            <w:r>
              <w:rPr>
                <w:rFonts w:ascii="Calibri" w:hAnsi="Calibri" w:cs="Calibri"/>
                <w:sz w:val="22"/>
                <w:szCs w:val="22"/>
              </w:rPr>
              <w:t>строительных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веса</w:t>
            </w:r>
            <w:r>
              <w:rPr>
                <w:rFonts w:ascii="Arial LatArm" w:hAnsi="Arial LatArm" w:cs="Calibri"/>
                <w:sz w:val="22"/>
                <w:szCs w:val="22"/>
              </w:rPr>
              <w:t xml:space="preserve"> 25 </w:t>
            </w:r>
            <w:r>
              <w:rPr>
                <w:rFonts w:ascii="Calibri" w:hAnsi="Calibri" w:cs="Calibri"/>
                <w:sz w:val="22"/>
                <w:szCs w:val="22"/>
              </w:rPr>
              <w:t>кг</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sz w:val="22"/>
                <w:szCs w:val="22"/>
              </w:rPr>
            </w:pPr>
            <w:r>
              <w:rPr>
                <w:rFonts w:ascii="Calibri" w:hAnsi="Calibri" w:cs="Calibri"/>
                <w:sz w:val="22"/>
                <w:szCs w:val="22"/>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2500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17</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18141100</w:t>
            </w:r>
          </w:p>
        </w:tc>
        <w:tc>
          <w:tcPr>
            <w:tcW w:w="1704" w:type="dxa"/>
            <w:vAlign w:val="center"/>
          </w:tcPr>
          <w:p w:rsidR="006A2C14" w:rsidRDefault="006A2C14" w:rsidP="006A2C14">
            <w:pPr>
              <w:jc w:val="center"/>
              <w:rPr>
                <w:rFonts w:ascii="Arial LatArm" w:hAnsi="Arial LatArm" w:cs="Calibri"/>
              </w:rPr>
            </w:pPr>
            <w:r>
              <w:rPr>
                <w:rFonts w:ascii="Calibri" w:hAnsi="Calibri" w:cs="Calibri"/>
              </w:rPr>
              <w:t>Рабочие</w:t>
            </w:r>
            <w:r>
              <w:rPr>
                <w:rFonts w:ascii="Arial LatArm" w:hAnsi="Arial LatArm" w:cs="Calibri"/>
              </w:rPr>
              <w:t xml:space="preserve"> </w:t>
            </w:r>
            <w:r>
              <w:rPr>
                <w:rFonts w:ascii="Calibri" w:hAnsi="Calibri" w:cs="Calibri"/>
              </w:rPr>
              <w:t>перчатки</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Трикотажные</w:t>
            </w:r>
            <w:r>
              <w:rPr>
                <w:rFonts w:ascii="Arial LatArm" w:hAnsi="Arial LatArm" w:cs="Calibri"/>
                <w:sz w:val="22"/>
                <w:szCs w:val="22"/>
              </w:rPr>
              <w:t xml:space="preserve">, </w:t>
            </w:r>
            <w:r>
              <w:rPr>
                <w:rFonts w:ascii="Calibri" w:hAnsi="Calibri" w:cs="Calibri"/>
                <w:sz w:val="22"/>
                <w:szCs w:val="22"/>
              </w:rPr>
              <w:t>вязка</w:t>
            </w:r>
            <w:r>
              <w:rPr>
                <w:rFonts w:ascii="Arial LatArm" w:hAnsi="Arial LatArm" w:cs="Calibri"/>
                <w:sz w:val="22"/>
                <w:szCs w:val="22"/>
              </w:rPr>
              <w:t xml:space="preserve"> </w:t>
            </w:r>
            <w:r>
              <w:rPr>
                <w:rFonts w:ascii="Calibri" w:hAnsi="Calibri" w:cs="Calibri"/>
                <w:sz w:val="22"/>
                <w:szCs w:val="22"/>
              </w:rPr>
              <w:t>из</w:t>
            </w:r>
            <w:r>
              <w:rPr>
                <w:rFonts w:ascii="Arial LatArm" w:hAnsi="Arial LatArm" w:cs="Calibri"/>
                <w:sz w:val="22"/>
                <w:szCs w:val="22"/>
              </w:rPr>
              <w:t xml:space="preserve"> </w:t>
            </w:r>
            <w:r>
              <w:rPr>
                <w:rFonts w:ascii="Calibri" w:hAnsi="Calibri" w:cs="Calibri"/>
                <w:sz w:val="22"/>
                <w:szCs w:val="22"/>
              </w:rPr>
              <w:t>натурального</w:t>
            </w:r>
            <w:r>
              <w:rPr>
                <w:rFonts w:ascii="Arial LatArm" w:hAnsi="Arial LatArm" w:cs="Calibri"/>
                <w:sz w:val="22"/>
                <w:szCs w:val="22"/>
              </w:rPr>
              <w:t xml:space="preserve"> </w:t>
            </w:r>
            <w:r>
              <w:rPr>
                <w:rFonts w:ascii="Calibri" w:hAnsi="Calibri" w:cs="Calibri"/>
                <w:sz w:val="22"/>
                <w:szCs w:val="22"/>
              </w:rPr>
              <w:t>хлопка</w:t>
            </w:r>
            <w:r>
              <w:rPr>
                <w:rFonts w:ascii="Arial LatArm" w:hAnsi="Arial LatArm" w:cs="Calibri"/>
                <w:sz w:val="22"/>
                <w:szCs w:val="22"/>
              </w:rPr>
              <w:t xml:space="preserve">,  </w:t>
            </w:r>
            <w:r>
              <w:rPr>
                <w:rFonts w:ascii="Calibri" w:hAnsi="Calibri" w:cs="Calibri"/>
                <w:sz w:val="22"/>
                <w:szCs w:val="22"/>
              </w:rPr>
              <w:t>класс</w:t>
            </w:r>
            <w:r>
              <w:rPr>
                <w:rFonts w:ascii="Arial LatArm" w:hAnsi="Arial LatArm" w:cs="Calibri"/>
                <w:sz w:val="22"/>
                <w:szCs w:val="22"/>
              </w:rPr>
              <w:t xml:space="preserve"> </w:t>
            </w:r>
            <w:r>
              <w:rPr>
                <w:rFonts w:ascii="Calibri" w:hAnsi="Calibri" w:cs="Calibri"/>
                <w:sz w:val="22"/>
                <w:szCs w:val="22"/>
              </w:rPr>
              <w:t>вязки</w:t>
            </w:r>
            <w:r>
              <w:rPr>
                <w:rFonts w:ascii="Arial LatArm" w:hAnsi="Arial LatArm" w:cs="Calibri"/>
                <w:sz w:val="22"/>
                <w:szCs w:val="22"/>
              </w:rPr>
              <w:t xml:space="preserve">-10, </w:t>
            </w:r>
            <w:r>
              <w:rPr>
                <w:rFonts w:ascii="Calibri" w:hAnsi="Calibri" w:cs="Calibri"/>
                <w:sz w:val="22"/>
                <w:szCs w:val="22"/>
              </w:rPr>
              <w:t>вес</w:t>
            </w:r>
            <w:r>
              <w:rPr>
                <w:rFonts w:ascii="Arial LatArm" w:hAnsi="Arial LatArm" w:cs="Calibri"/>
                <w:sz w:val="22"/>
                <w:szCs w:val="22"/>
              </w:rPr>
              <w:t xml:space="preserve"> </w:t>
            </w:r>
            <w:r>
              <w:rPr>
                <w:rFonts w:ascii="Calibri" w:hAnsi="Calibri" w:cs="Calibri"/>
                <w:sz w:val="22"/>
                <w:szCs w:val="22"/>
              </w:rPr>
              <w:t>одной</w:t>
            </w:r>
            <w:r>
              <w:rPr>
                <w:rFonts w:ascii="Arial LatArm" w:hAnsi="Arial LatArm" w:cs="Calibri"/>
                <w:sz w:val="22"/>
                <w:szCs w:val="22"/>
              </w:rPr>
              <w:t xml:space="preserve"> </w:t>
            </w:r>
            <w:r>
              <w:rPr>
                <w:rFonts w:ascii="Calibri" w:hAnsi="Calibri" w:cs="Calibri"/>
                <w:sz w:val="22"/>
                <w:szCs w:val="22"/>
              </w:rPr>
              <w:t>пары</w:t>
            </w:r>
            <w:r>
              <w:rPr>
                <w:rFonts w:ascii="Arial LatArm" w:hAnsi="Arial LatArm" w:cs="Calibri"/>
                <w:sz w:val="22"/>
                <w:szCs w:val="22"/>
              </w:rPr>
              <w:t>-</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40 </w:t>
            </w:r>
            <w:r>
              <w:rPr>
                <w:rFonts w:ascii="Calibri" w:hAnsi="Calibri" w:cs="Calibri"/>
                <w:sz w:val="22"/>
                <w:szCs w:val="22"/>
              </w:rPr>
              <w:t>грамм</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дополнительным</w:t>
            </w:r>
            <w:r>
              <w:rPr>
                <w:rFonts w:ascii="Arial LatArm" w:hAnsi="Arial LatArm" w:cs="Calibri"/>
                <w:sz w:val="22"/>
                <w:szCs w:val="22"/>
              </w:rPr>
              <w:t xml:space="preserve"> </w:t>
            </w:r>
            <w:r>
              <w:rPr>
                <w:rFonts w:ascii="Calibri" w:hAnsi="Calibri" w:cs="Calibri"/>
                <w:sz w:val="22"/>
                <w:szCs w:val="22"/>
              </w:rPr>
              <w:t>латексовым</w:t>
            </w:r>
            <w:r>
              <w:rPr>
                <w:rFonts w:ascii="Arial LatArm" w:hAnsi="Arial LatArm" w:cs="Calibri"/>
                <w:sz w:val="22"/>
                <w:szCs w:val="22"/>
              </w:rPr>
              <w:t>-</w:t>
            </w:r>
            <w:r>
              <w:rPr>
                <w:rFonts w:ascii="Calibri" w:hAnsi="Calibri" w:cs="Calibri"/>
                <w:sz w:val="22"/>
                <w:szCs w:val="22"/>
              </w:rPr>
              <w:t>покрытием</w:t>
            </w:r>
            <w:r>
              <w:rPr>
                <w:rFonts w:ascii="Arial LatArm" w:hAnsi="Arial LatArm" w:cs="Calibri"/>
                <w:sz w:val="22"/>
                <w:szCs w:val="22"/>
              </w:rPr>
              <w:t xml:space="preserve">, </w:t>
            </w:r>
            <w:r>
              <w:rPr>
                <w:rFonts w:ascii="Calibri" w:hAnsi="Calibri" w:cs="Calibri"/>
                <w:sz w:val="22"/>
                <w:szCs w:val="22"/>
              </w:rPr>
              <w:t>полный</w:t>
            </w:r>
            <w:r>
              <w:rPr>
                <w:rFonts w:ascii="Arial LatArm" w:hAnsi="Arial LatArm" w:cs="Calibri"/>
                <w:sz w:val="22"/>
                <w:szCs w:val="22"/>
              </w:rPr>
              <w:t xml:space="preserve"> </w:t>
            </w:r>
            <w:r>
              <w:rPr>
                <w:rFonts w:ascii="Calibri" w:hAnsi="Calibri" w:cs="Calibri"/>
                <w:sz w:val="22"/>
                <w:szCs w:val="22"/>
              </w:rPr>
              <w:t>облив</w:t>
            </w:r>
            <w:r>
              <w:rPr>
                <w:rFonts w:ascii="Arial LatArm" w:hAnsi="Arial LatArm" w:cs="Calibri"/>
                <w:sz w:val="22"/>
                <w:szCs w:val="22"/>
              </w:rPr>
              <w:t xml:space="preserve"> </w:t>
            </w:r>
            <w:r>
              <w:rPr>
                <w:rFonts w:ascii="Calibri" w:hAnsi="Calibri" w:cs="Calibri"/>
                <w:sz w:val="22"/>
                <w:szCs w:val="22"/>
              </w:rPr>
              <w:t>ладонной</w:t>
            </w:r>
            <w:r>
              <w:rPr>
                <w:rFonts w:ascii="Arial LatArm" w:hAnsi="Arial LatArm" w:cs="Calibri"/>
                <w:sz w:val="22"/>
                <w:szCs w:val="22"/>
              </w:rPr>
              <w:t xml:space="preserve"> </w:t>
            </w:r>
            <w:r>
              <w:rPr>
                <w:rFonts w:ascii="Calibri" w:hAnsi="Calibri" w:cs="Calibri"/>
                <w:sz w:val="22"/>
                <w:szCs w:val="22"/>
              </w:rPr>
              <w:t>части</w:t>
            </w:r>
            <w:r>
              <w:rPr>
                <w:rFonts w:ascii="Arial LatArm" w:hAnsi="Arial LatArm" w:cs="Calibri"/>
                <w:sz w:val="22"/>
                <w:szCs w:val="22"/>
              </w:rPr>
              <w:t xml:space="preserve">,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защиты</w:t>
            </w:r>
            <w:r>
              <w:rPr>
                <w:rFonts w:ascii="Arial LatArm" w:hAnsi="Arial LatArm" w:cs="Calibri"/>
                <w:sz w:val="22"/>
                <w:szCs w:val="22"/>
              </w:rPr>
              <w:t xml:space="preserve"> </w:t>
            </w:r>
            <w:r>
              <w:rPr>
                <w:rFonts w:ascii="Calibri" w:hAnsi="Calibri" w:cs="Calibri"/>
                <w:sz w:val="22"/>
                <w:szCs w:val="22"/>
              </w:rPr>
              <w:t>рук</w:t>
            </w:r>
            <w:r>
              <w:rPr>
                <w:rFonts w:ascii="Arial LatArm" w:hAnsi="Arial LatArm" w:cs="Calibri"/>
                <w:sz w:val="22"/>
                <w:szCs w:val="22"/>
              </w:rPr>
              <w:t xml:space="preserve">, </w:t>
            </w:r>
            <w:r>
              <w:rPr>
                <w:rFonts w:ascii="Calibri" w:hAnsi="Calibri" w:cs="Calibri"/>
                <w:sz w:val="22"/>
                <w:szCs w:val="22"/>
              </w:rPr>
              <w:t>размеры</w:t>
            </w:r>
            <w:r>
              <w:rPr>
                <w:rFonts w:ascii="Arial LatArm" w:hAnsi="Arial LatArm" w:cs="Calibri"/>
                <w:sz w:val="22"/>
                <w:szCs w:val="22"/>
              </w:rPr>
              <w:t>-</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заявке</w:t>
            </w:r>
            <w:r>
              <w:rPr>
                <w:rFonts w:ascii="Arial LatArm" w:hAnsi="Arial LatArm" w:cs="Calibri"/>
                <w:sz w:val="22"/>
                <w:szCs w:val="22"/>
              </w:rPr>
              <w:t xml:space="preserve">, </w:t>
            </w:r>
            <w:r>
              <w:rPr>
                <w:rFonts w:ascii="Calibri" w:hAnsi="Calibri" w:cs="Calibri"/>
                <w:sz w:val="22"/>
                <w:szCs w:val="22"/>
              </w:rPr>
              <w:t>неиспользованные</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пара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2500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18</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31651400</w:t>
            </w:r>
          </w:p>
        </w:tc>
        <w:tc>
          <w:tcPr>
            <w:tcW w:w="1704" w:type="dxa"/>
            <w:vAlign w:val="center"/>
          </w:tcPr>
          <w:p w:rsidR="006A2C14" w:rsidRDefault="006A2C14" w:rsidP="006A2C14">
            <w:pPr>
              <w:jc w:val="center"/>
              <w:rPr>
                <w:rFonts w:ascii="Arial LatArm" w:hAnsi="Arial LatArm" w:cs="Calibri"/>
              </w:rPr>
            </w:pPr>
            <w:r>
              <w:rPr>
                <w:rFonts w:ascii="Calibri" w:hAnsi="Calibri" w:cs="Calibri"/>
              </w:rPr>
              <w:t>Изолента</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обмотки</w:t>
            </w:r>
            <w:r>
              <w:rPr>
                <w:rFonts w:ascii="Arial LatArm" w:hAnsi="Arial LatArm" w:cs="Calibri"/>
                <w:sz w:val="22"/>
                <w:szCs w:val="22"/>
              </w:rPr>
              <w:t xml:space="preserve"> </w:t>
            </w:r>
            <w:r>
              <w:rPr>
                <w:rFonts w:ascii="Calibri" w:hAnsi="Calibri" w:cs="Calibri"/>
                <w:sz w:val="22"/>
                <w:szCs w:val="22"/>
              </w:rPr>
              <w:t>проводов</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кабелей</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целью</w:t>
            </w:r>
            <w:r>
              <w:rPr>
                <w:rFonts w:ascii="Arial LatArm" w:hAnsi="Arial LatArm" w:cs="Calibri"/>
                <w:sz w:val="22"/>
                <w:szCs w:val="22"/>
              </w:rPr>
              <w:t xml:space="preserve"> </w:t>
            </w:r>
            <w:r>
              <w:rPr>
                <w:rFonts w:ascii="Calibri" w:hAnsi="Calibri" w:cs="Calibri"/>
                <w:sz w:val="22"/>
                <w:szCs w:val="22"/>
              </w:rPr>
              <w:t>их</w:t>
            </w:r>
            <w:r>
              <w:rPr>
                <w:rFonts w:ascii="Arial LatArm" w:hAnsi="Arial LatArm" w:cs="Calibri"/>
                <w:sz w:val="22"/>
                <w:szCs w:val="22"/>
              </w:rPr>
              <w:t xml:space="preserve"> </w:t>
            </w:r>
            <w:r>
              <w:rPr>
                <w:rFonts w:ascii="Calibri" w:hAnsi="Calibri" w:cs="Calibri"/>
                <w:sz w:val="22"/>
                <w:szCs w:val="22"/>
              </w:rPr>
              <w:t>электроизоляции</w:t>
            </w:r>
            <w:r>
              <w:rPr>
                <w:rFonts w:ascii="Arial LatArm" w:hAnsi="Arial LatArm" w:cs="Calibri"/>
                <w:sz w:val="22"/>
                <w:szCs w:val="22"/>
              </w:rPr>
              <w:t xml:space="preserve">, </w:t>
            </w:r>
            <w:r>
              <w:rPr>
                <w:rFonts w:ascii="Calibri" w:hAnsi="Calibri" w:cs="Calibri"/>
                <w:sz w:val="22"/>
                <w:szCs w:val="22"/>
              </w:rPr>
              <w:t>высокая</w:t>
            </w:r>
            <w:r>
              <w:rPr>
                <w:rFonts w:ascii="Arial LatArm" w:hAnsi="Arial LatArm" w:cs="Calibri"/>
                <w:sz w:val="22"/>
                <w:szCs w:val="22"/>
              </w:rPr>
              <w:t xml:space="preserve"> </w:t>
            </w:r>
            <w:r>
              <w:rPr>
                <w:rFonts w:ascii="Calibri" w:hAnsi="Calibri" w:cs="Calibri"/>
                <w:sz w:val="22"/>
                <w:szCs w:val="22"/>
              </w:rPr>
              <w:t>эластичность</w:t>
            </w:r>
            <w:r>
              <w:rPr>
                <w:rFonts w:ascii="Arial LatArm" w:hAnsi="Arial LatArm" w:cs="Calibri"/>
                <w:sz w:val="22"/>
                <w:szCs w:val="22"/>
              </w:rPr>
              <w:t xml:space="preserve">, </w:t>
            </w:r>
            <w:r>
              <w:rPr>
                <w:rFonts w:ascii="Calibri" w:hAnsi="Calibri" w:cs="Calibri"/>
                <w:sz w:val="22"/>
                <w:szCs w:val="22"/>
              </w:rPr>
              <w:t>высокая</w:t>
            </w:r>
            <w:r>
              <w:rPr>
                <w:rFonts w:ascii="Arial LatArm" w:hAnsi="Arial LatArm" w:cs="Calibri"/>
                <w:sz w:val="22"/>
                <w:szCs w:val="22"/>
              </w:rPr>
              <w:t xml:space="preserve"> </w:t>
            </w:r>
            <w:r>
              <w:rPr>
                <w:rFonts w:ascii="Calibri" w:hAnsi="Calibri" w:cs="Calibri"/>
                <w:sz w:val="22"/>
                <w:szCs w:val="22"/>
              </w:rPr>
              <w:t>клейкость</w:t>
            </w:r>
            <w:r>
              <w:rPr>
                <w:rFonts w:ascii="Arial LatArm" w:hAnsi="Arial LatArm" w:cs="Calibri"/>
                <w:sz w:val="22"/>
                <w:szCs w:val="22"/>
              </w:rPr>
              <w:t xml:space="preserve">, </w:t>
            </w:r>
            <w:r>
              <w:rPr>
                <w:rFonts w:ascii="Calibri" w:hAnsi="Calibri" w:cs="Calibri"/>
                <w:sz w:val="22"/>
                <w:szCs w:val="22"/>
              </w:rPr>
              <w:t>ПВХ</w:t>
            </w:r>
            <w:r>
              <w:rPr>
                <w:rFonts w:ascii="Arial LatArm" w:hAnsi="Arial LatArm" w:cs="Calibri"/>
                <w:sz w:val="22"/>
                <w:szCs w:val="22"/>
              </w:rPr>
              <w:t xml:space="preserve">, </w:t>
            </w:r>
            <w:r>
              <w:rPr>
                <w:rFonts w:ascii="Calibri" w:hAnsi="Calibri" w:cs="Calibri"/>
                <w:sz w:val="22"/>
                <w:szCs w:val="22"/>
              </w:rPr>
              <w:t>самоклеящаяся</w:t>
            </w:r>
            <w:r>
              <w:rPr>
                <w:rFonts w:ascii="Arial LatArm" w:hAnsi="Arial LatArm" w:cs="Calibri"/>
                <w:sz w:val="22"/>
                <w:szCs w:val="22"/>
              </w:rPr>
              <w:t xml:space="preserve">, </w:t>
            </w:r>
            <w:r>
              <w:rPr>
                <w:rFonts w:ascii="Calibri" w:hAnsi="Calibri" w:cs="Calibri"/>
                <w:sz w:val="22"/>
                <w:szCs w:val="22"/>
              </w:rPr>
              <w:t>свойства</w:t>
            </w:r>
            <w:r>
              <w:rPr>
                <w:rFonts w:ascii="Arial LatArm" w:hAnsi="Arial LatArm" w:cs="Calibri"/>
                <w:sz w:val="22"/>
                <w:szCs w:val="22"/>
              </w:rPr>
              <w:t xml:space="preserve"> </w:t>
            </w:r>
            <w:r>
              <w:rPr>
                <w:rFonts w:ascii="Calibri" w:hAnsi="Calibri" w:cs="Calibri"/>
                <w:sz w:val="22"/>
                <w:szCs w:val="22"/>
              </w:rPr>
              <w:t>сохраняются</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диапазоне</w:t>
            </w:r>
            <w:r>
              <w:rPr>
                <w:rFonts w:ascii="Arial LatArm" w:hAnsi="Arial LatArm" w:cs="Calibri"/>
                <w:sz w:val="22"/>
                <w:szCs w:val="22"/>
              </w:rPr>
              <w:t xml:space="preserve"> </w:t>
            </w:r>
            <w:r>
              <w:rPr>
                <w:rFonts w:ascii="Calibri" w:hAnsi="Calibri" w:cs="Calibri"/>
                <w:sz w:val="22"/>
                <w:szCs w:val="22"/>
              </w:rPr>
              <w:t>температур</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-30 </w:t>
            </w:r>
            <w:r>
              <w:rPr>
                <w:rFonts w:ascii="Calibri" w:hAnsi="Calibri" w:cs="Calibri"/>
                <w:sz w:val="22"/>
                <w:szCs w:val="22"/>
              </w:rPr>
              <w:t>до</w:t>
            </w:r>
            <w:r>
              <w:rPr>
                <w:rFonts w:ascii="Arial LatArm" w:hAnsi="Arial LatArm" w:cs="Calibri"/>
                <w:sz w:val="22"/>
                <w:szCs w:val="22"/>
              </w:rPr>
              <w:t xml:space="preserve"> + 70 C, </w:t>
            </w:r>
            <w:r>
              <w:rPr>
                <w:rFonts w:ascii="Calibri" w:hAnsi="Calibri" w:cs="Calibri"/>
                <w:sz w:val="22"/>
                <w:szCs w:val="22"/>
              </w:rPr>
              <w:t>обернута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рулон</w:t>
            </w:r>
            <w:r>
              <w:rPr>
                <w:rFonts w:ascii="Arial LatArm" w:hAnsi="Arial LatArm" w:cs="Calibri"/>
                <w:sz w:val="22"/>
                <w:szCs w:val="22"/>
              </w:rPr>
              <w:t xml:space="preserve">, </w:t>
            </w:r>
            <w:r>
              <w:rPr>
                <w:rFonts w:ascii="Calibri" w:hAnsi="Calibri" w:cs="Calibri"/>
                <w:sz w:val="22"/>
                <w:szCs w:val="22"/>
              </w:rPr>
              <w:t>ширина</w:t>
            </w:r>
            <w:r>
              <w:rPr>
                <w:rFonts w:ascii="Arial LatArm" w:hAnsi="Arial LatArm" w:cs="Calibri"/>
                <w:sz w:val="22"/>
                <w:szCs w:val="22"/>
              </w:rPr>
              <w:t xml:space="preserve"> </w:t>
            </w:r>
            <w:r>
              <w:rPr>
                <w:rFonts w:ascii="Calibri" w:hAnsi="Calibri" w:cs="Calibri"/>
                <w:sz w:val="22"/>
                <w:szCs w:val="22"/>
              </w:rPr>
              <w:t>рулона</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15 </w:t>
            </w:r>
            <w:r>
              <w:rPr>
                <w:rFonts w:ascii="Calibri" w:hAnsi="Calibri" w:cs="Calibri"/>
                <w:sz w:val="22"/>
                <w:szCs w:val="22"/>
              </w:rPr>
              <w:t>до</w:t>
            </w:r>
            <w:r>
              <w:rPr>
                <w:rFonts w:ascii="Arial LatArm" w:hAnsi="Arial LatArm" w:cs="Calibri"/>
                <w:sz w:val="22"/>
                <w:szCs w:val="22"/>
              </w:rPr>
              <w:t xml:space="preserve"> 19</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0.13 </w:t>
            </w:r>
            <w:r>
              <w:rPr>
                <w:rFonts w:ascii="Calibri" w:hAnsi="Calibri" w:cs="Calibri"/>
                <w:sz w:val="22"/>
                <w:szCs w:val="22"/>
              </w:rPr>
              <w:t>до</w:t>
            </w:r>
            <w:r>
              <w:rPr>
                <w:rFonts w:ascii="Arial LatArm" w:hAnsi="Arial LatArm" w:cs="Calibri"/>
                <w:sz w:val="22"/>
                <w:szCs w:val="22"/>
              </w:rPr>
              <w:t xml:space="preserve"> 0.15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10</w:t>
            </w:r>
            <w:r>
              <w:rPr>
                <w:rFonts w:ascii="Calibri" w:hAnsi="Calibri" w:cs="Calibri"/>
                <w:sz w:val="22"/>
                <w:szCs w:val="22"/>
              </w:rPr>
              <w:t>м</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w:t>
            </w:r>
          </w:p>
        </w:tc>
        <w:tc>
          <w:tcPr>
            <w:tcW w:w="851" w:type="dxa"/>
            <w:vAlign w:val="center"/>
          </w:tcPr>
          <w:p w:rsidR="006A2C14" w:rsidRDefault="006A2C14" w:rsidP="006A2C14">
            <w:pPr>
              <w:jc w:val="center"/>
              <w:rPr>
                <w:rFonts w:ascii="Arial LatArm" w:hAnsi="Arial LatArm" w:cs="Calibri"/>
                <w:sz w:val="22"/>
                <w:szCs w:val="22"/>
              </w:rPr>
            </w:pPr>
            <w:r>
              <w:rPr>
                <w:rFonts w:ascii="Calibri" w:hAnsi="Calibri" w:cs="Calibri"/>
                <w:sz w:val="22"/>
                <w:szCs w:val="22"/>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2000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19</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sz w:val="22"/>
                <w:szCs w:val="22"/>
              </w:rPr>
              <w:t>44191700</w:t>
            </w:r>
          </w:p>
        </w:tc>
        <w:tc>
          <w:tcPr>
            <w:tcW w:w="1704" w:type="dxa"/>
            <w:vAlign w:val="center"/>
          </w:tcPr>
          <w:p w:rsidR="006A2C14" w:rsidRDefault="006A2C14" w:rsidP="006A2C14">
            <w:pPr>
              <w:rPr>
                <w:rFonts w:ascii="Arial LatArm" w:hAnsi="Arial LatArm" w:cs="Calibri"/>
              </w:rPr>
            </w:pPr>
            <w:r>
              <w:rPr>
                <w:rFonts w:ascii="Calibri" w:hAnsi="Calibri" w:cs="Calibri"/>
              </w:rPr>
              <w:t>Силикон</w:t>
            </w:r>
            <w:r>
              <w:rPr>
                <w:rFonts w:ascii="Arial LatArm" w:hAnsi="Arial LatArm" w:cs="Calibri"/>
              </w:rPr>
              <w:t xml:space="preserve"> 280</w:t>
            </w:r>
            <w:r>
              <w:rPr>
                <w:rFonts w:ascii="Calibri" w:hAnsi="Calibri" w:cs="Calibri"/>
              </w:rPr>
              <w:t>мл</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монтажных</w:t>
            </w:r>
            <w:r>
              <w:rPr>
                <w:rFonts w:ascii="Arial LatArm" w:hAnsi="Arial LatArm" w:cs="Calibri"/>
                <w:sz w:val="22"/>
                <w:szCs w:val="22"/>
              </w:rPr>
              <w:t xml:space="preserve"> </w:t>
            </w:r>
            <w:r>
              <w:rPr>
                <w:rFonts w:ascii="Calibri" w:hAnsi="Calibri" w:cs="Calibri"/>
                <w:sz w:val="22"/>
                <w:szCs w:val="22"/>
              </w:rPr>
              <w:t>работ</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герметичного</w:t>
            </w:r>
            <w:r>
              <w:rPr>
                <w:rFonts w:ascii="Arial LatArm" w:hAnsi="Arial LatArm" w:cs="Calibri"/>
                <w:sz w:val="22"/>
                <w:szCs w:val="22"/>
              </w:rPr>
              <w:t xml:space="preserve"> </w:t>
            </w:r>
            <w:r>
              <w:rPr>
                <w:rFonts w:ascii="Calibri" w:hAnsi="Calibri" w:cs="Calibri"/>
                <w:sz w:val="22"/>
                <w:szCs w:val="22"/>
              </w:rPr>
              <w:t>крепления</w:t>
            </w:r>
            <w:r>
              <w:rPr>
                <w:rFonts w:ascii="Arial LatArm" w:hAnsi="Arial LatArm" w:cs="Calibri"/>
                <w:sz w:val="22"/>
                <w:szCs w:val="22"/>
              </w:rPr>
              <w:t xml:space="preserve">, </w:t>
            </w:r>
            <w:r>
              <w:rPr>
                <w:rFonts w:ascii="Calibri" w:hAnsi="Calibri" w:cs="Calibri"/>
                <w:sz w:val="22"/>
                <w:szCs w:val="22"/>
              </w:rPr>
              <w:t>клей</w:t>
            </w:r>
            <w:r>
              <w:rPr>
                <w:rFonts w:ascii="Arial LatArm" w:hAnsi="Arial LatArm" w:cs="Calibri"/>
                <w:sz w:val="22"/>
                <w:szCs w:val="22"/>
              </w:rPr>
              <w:t xml:space="preserve">, </w:t>
            </w:r>
            <w:r>
              <w:rPr>
                <w:rFonts w:ascii="Calibri" w:hAnsi="Calibri" w:cs="Calibri"/>
                <w:sz w:val="22"/>
                <w:szCs w:val="22"/>
              </w:rPr>
              <w:t>безцветныхй</w:t>
            </w:r>
            <w:r>
              <w:rPr>
                <w:rFonts w:ascii="Arial LatArm" w:hAnsi="Arial LatArm" w:cs="Calibri"/>
                <w:sz w:val="22"/>
                <w:szCs w:val="22"/>
              </w:rPr>
              <w:t xml:space="preserve"> </w:t>
            </w:r>
            <w:r>
              <w:rPr>
                <w:rFonts w:ascii="Calibri" w:hAnsi="Calibri" w:cs="Calibri"/>
                <w:sz w:val="22"/>
                <w:szCs w:val="22"/>
              </w:rPr>
              <w:t>или</w:t>
            </w:r>
            <w:r>
              <w:rPr>
                <w:rFonts w:ascii="Arial LatArm" w:hAnsi="Arial LatArm" w:cs="Calibri"/>
                <w:sz w:val="22"/>
                <w:szCs w:val="22"/>
              </w:rPr>
              <w:t xml:space="preserve"> </w:t>
            </w:r>
            <w:r>
              <w:rPr>
                <w:rFonts w:ascii="Calibri" w:hAnsi="Calibri" w:cs="Calibri"/>
                <w:sz w:val="22"/>
                <w:szCs w:val="22"/>
              </w:rPr>
              <w:t>белый</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280</w:t>
            </w:r>
            <w:r>
              <w:rPr>
                <w:rFonts w:ascii="Calibri" w:hAnsi="Calibri" w:cs="Calibri"/>
                <w:sz w:val="22"/>
                <w:szCs w:val="22"/>
              </w:rPr>
              <w:t>мл</w:t>
            </w:r>
            <w:r>
              <w:rPr>
                <w:rFonts w:ascii="Arial LatArm" w:hAnsi="Arial LatArm" w:cs="Calibri"/>
                <w:sz w:val="22"/>
                <w:szCs w:val="22"/>
              </w:rPr>
              <w:t xml:space="preserve"> </w:t>
            </w:r>
            <w:r>
              <w:rPr>
                <w:rFonts w:ascii="Calibri" w:hAnsi="Calibri" w:cs="Calibri"/>
                <w:sz w:val="22"/>
                <w:szCs w:val="22"/>
              </w:rPr>
              <w:t>тарге</w:t>
            </w:r>
            <w:r>
              <w:rPr>
                <w:rFonts w:ascii="Arial LatArm" w:hAnsi="Arial LatArm" w:cs="Calibri"/>
                <w:sz w:val="22"/>
                <w:szCs w:val="22"/>
              </w:rPr>
              <w:t>, &lt;</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&gt;, </w:t>
            </w:r>
            <w:r>
              <w:rPr>
                <w:rFonts w:ascii="Calibri" w:hAnsi="Calibri" w:cs="Calibri"/>
                <w:sz w:val="22"/>
                <w:szCs w:val="22"/>
              </w:rPr>
              <w:t>неиспользованный</w:t>
            </w:r>
            <w:r>
              <w:rPr>
                <w:rFonts w:ascii="Arial LatArm" w:hAnsi="Arial LatArm" w:cs="Calibri"/>
                <w:sz w:val="22"/>
                <w:szCs w:val="22"/>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25</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20</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44111447</w:t>
            </w:r>
          </w:p>
        </w:tc>
        <w:tc>
          <w:tcPr>
            <w:tcW w:w="1704" w:type="dxa"/>
            <w:vAlign w:val="center"/>
          </w:tcPr>
          <w:p w:rsidR="006A2C14" w:rsidRDefault="006A2C14" w:rsidP="006A2C14">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ТФ</w:t>
            </w:r>
            <w:r>
              <w:rPr>
                <w:rFonts w:ascii="Arial LatArm" w:hAnsi="Arial LatArm" w:cs="Calibri"/>
              </w:rPr>
              <w:t>-20</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Фарфоровый</w:t>
            </w:r>
            <w:r>
              <w:rPr>
                <w:rFonts w:ascii="Arial LatArm" w:hAnsi="Arial LatArm" w:cs="Calibri"/>
                <w:sz w:val="22"/>
                <w:szCs w:val="22"/>
              </w:rPr>
              <w:t xml:space="preserve">, </w:t>
            </w:r>
            <w:r>
              <w:rPr>
                <w:rFonts w:ascii="Calibri" w:hAnsi="Calibri" w:cs="Calibri"/>
                <w:sz w:val="22"/>
                <w:szCs w:val="22"/>
              </w:rPr>
              <w:t>высокая</w:t>
            </w:r>
            <w:r>
              <w:rPr>
                <w:rFonts w:ascii="Arial LatArm" w:hAnsi="Arial LatArm" w:cs="Calibri"/>
                <w:sz w:val="22"/>
                <w:szCs w:val="22"/>
              </w:rPr>
              <w:t xml:space="preserve"> </w:t>
            </w:r>
            <w:r>
              <w:rPr>
                <w:rFonts w:ascii="Calibri" w:hAnsi="Calibri" w:cs="Calibri"/>
                <w:sz w:val="22"/>
                <w:szCs w:val="22"/>
              </w:rPr>
              <w:t>механическая</w:t>
            </w:r>
            <w:r>
              <w:rPr>
                <w:rFonts w:ascii="Arial LatArm" w:hAnsi="Arial LatArm" w:cs="Calibri"/>
                <w:sz w:val="22"/>
                <w:szCs w:val="22"/>
              </w:rPr>
              <w:t xml:space="preserve"> </w:t>
            </w:r>
            <w:r>
              <w:rPr>
                <w:rFonts w:ascii="Calibri" w:hAnsi="Calibri" w:cs="Calibri"/>
                <w:sz w:val="22"/>
                <w:szCs w:val="22"/>
              </w:rPr>
              <w:t>прочность</w:t>
            </w:r>
            <w:r>
              <w:rPr>
                <w:rFonts w:ascii="Arial LatArm" w:hAnsi="Arial LatArm" w:cs="Calibri"/>
                <w:sz w:val="22"/>
                <w:szCs w:val="22"/>
              </w:rPr>
              <w:t xml:space="preserve">, </w:t>
            </w:r>
            <w:r>
              <w:rPr>
                <w:rFonts w:ascii="Calibri" w:hAnsi="Calibri" w:cs="Calibri"/>
                <w:sz w:val="22"/>
                <w:szCs w:val="22"/>
              </w:rPr>
              <w:t>минимальная</w:t>
            </w:r>
            <w:r>
              <w:rPr>
                <w:rFonts w:ascii="Arial LatArm" w:hAnsi="Arial LatArm" w:cs="Calibri"/>
                <w:sz w:val="22"/>
                <w:szCs w:val="22"/>
              </w:rPr>
              <w:t xml:space="preserve"> </w:t>
            </w:r>
            <w:r>
              <w:rPr>
                <w:rFonts w:ascii="Calibri" w:hAnsi="Calibri" w:cs="Calibri"/>
                <w:sz w:val="22"/>
                <w:szCs w:val="22"/>
              </w:rPr>
              <w:t>разрушающая</w:t>
            </w:r>
            <w:r>
              <w:rPr>
                <w:rFonts w:ascii="Arial LatArm" w:hAnsi="Arial LatArm" w:cs="Calibri"/>
                <w:sz w:val="22"/>
                <w:szCs w:val="22"/>
              </w:rPr>
              <w:t xml:space="preserve"> </w:t>
            </w:r>
            <w:r>
              <w:rPr>
                <w:rFonts w:ascii="Calibri" w:hAnsi="Calibri" w:cs="Calibri"/>
                <w:sz w:val="22"/>
                <w:szCs w:val="22"/>
              </w:rPr>
              <w:t>сила</w:t>
            </w:r>
            <w:r>
              <w:rPr>
                <w:rFonts w:ascii="Arial LatArm" w:hAnsi="Arial LatArm" w:cs="Calibri"/>
                <w:sz w:val="22"/>
                <w:szCs w:val="22"/>
              </w:rPr>
              <w:t xml:space="preserve"> 8</w:t>
            </w:r>
            <w:r>
              <w:rPr>
                <w:rFonts w:ascii="Calibri" w:hAnsi="Calibri" w:cs="Calibri"/>
                <w:sz w:val="22"/>
                <w:szCs w:val="22"/>
              </w:rPr>
              <w:t>кН</w:t>
            </w:r>
            <w:r>
              <w:rPr>
                <w:rFonts w:ascii="Arial LatArm" w:hAnsi="Arial LatArm" w:cs="Calibri"/>
                <w:sz w:val="22"/>
                <w:szCs w:val="22"/>
              </w:rPr>
              <w:t xml:space="preserve">, </w:t>
            </w:r>
            <w:r>
              <w:rPr>
                <w:rFonts w:ascii="Calibri" w:hAnsi="Calibri" w:cs="Calibri"/>
                <w:sz w:val="22"/>
                <w:szCs w:val="22"/>
              </w:rPr>
              <w:t>термостойкий</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1000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21</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44111447</w:t>
            </w:r>
          </w:p>
        </w:tc>
        <w:tc>
          <w:tcPr>
            <w:tcW w:w="1704" w:type="dxa"/>
            <w:vAlign w:val="center"/>
          </w:tcPr>
          <w:p w:rsidR="006A2C14" w:rsidRDefault="006A2C14" w:rsidP="006A2C14">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ИТ</w:t>
            </w:r>
            <w:r>
              <w:rPr>
                <w:rFonts w:ascii="Arial LatArm" w:hAnsi="Arial LatArm" w:cs="Calibri"/>
              </w:rPr>
              <w:t>-30</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Фарфоровый</w:t>
            </w:r>
            <w:r>
              <w:rPr>
                <w:rFonts w:ascii="Arial LatArm" w:hAnsi="Arial LatArm" w:cs="Calibri"/>
                <w:sz w:val="22"/>
                <w:szCs w:val="22"/>
              </w:rPr>
              <w:t xml:space="preserve">, </w:t>
            </w:r>
            <w:r>
              <w:rPr>
                <w:rFonts w:ascii="Calibri" w:hAnsi="Calibri" w:cs="Calibri"/>
                <w:sz w:val="22"/>
                <w:szCs w:val="22"/>
              </w:rPr>
              <w:t>высокая</w:t>
            </w:r>
            <w:r>
              <w:rPr>
                <w:rFonts w:ascii="Arial LatArm" w:hAnsi="Arial LatArm" w:cs="Calibri"/>
                <w:sz w:val="22"/>
                <w:szCs w:val="22"/>
              </w:rPr>
              <w:t xml:space="preserve"> </w:t>
            </w:r>
            <w:r>
              <w:rPr>
                <w:rFonts w:ascii="Calibri" w:hAnsi="Calibri" w:cs="Calibri"/>
                <w:sz w:val="22"/>
                <w:szCs w:val="22"/>
              </w:rPr>
              <w:t>механическая</w:t>
            </w:r>
            <w:r>
              <w:rPr>
                <w:rFonts w:ascii="Arial LatArm" w:hAnsi="Arial LatArm" w:cs="Calibri"/>
                <w:sz w:val="22"/>
                <w:szCs w:val="22"/>
              </w:rPr>
              <w:t xml:space="preserve"> </w:t>
            </w:r>
            <w:r>
              <w:rPr>
                <w:rFonts w:ascii="Calibri" w:hAnsi="Calibri" w:cs="Calibri"/>
                <w:sz w:val="22"/>
                <w:szCs w:val="22"/>
              </w:rPr>
              <w:t>прочность</w:t>
            </w:r>
            <w:r>
              <w:rPr>
                <w:rFonts w:ascii="Arial LatArm" w:hAnsi="Arial LatArm" w:cs="Calibri"/>
                <w:sz w:val="22"/>
                <w:szCs w:val="22"/>
              </w:rPr>
              <w:t xml:space="preserve">, </w:t>
            </w:r>
            <w:r>
              <w:rPr>
                <w:rFonts w:ascii="Calibri" w:hAnsi="Calibri" w:cs="Calibri"/>
                <w:sz w:val="22"/>
                <w:szCs w:val="22"/>
              </w:rPr>
              <w:t>минимальная</w:t>
            </w:r>
            <w:r>
              <w:rPr>
                <w:rFonts w:ascii="Arial LatArm" w:hAnsi="Arial LatArm" w:cs="Calibri"/>
                <w:sz w:val="22"/>
                <w:szCs w:val="22"/>
              </w:rPr>
              <w:t xml:space="preserve"> </w:t>
            </w:r>
            <w:r>
              <w:rPr>
                <w:rFonts w:ascii="Calibri" w:hAnsi="Calibri" w:cs="Calibri"/>
                <w:sz w:val="22"/>
                <w:szCs w:val="22"/>
              </w:rPr>
              <w:t>разрушающая</w:t>
            </w:r>
            <w:r>
              <w:rPr>
                <w:rFonts w:ascii="Arial LatArm" w:hAnsi="Arial LatArm" w:cs="Calibri"/>
                <w:sz w:val="22"/>
                <w:szCs w:val="22"/>
              </w:rPr>
              <w:t xml:space="preserve"> </w:t>
            </w:r>
            <w:r>
              <w:rPr>
                <w:rFonts w:ascii="Calibri" w:hAnsi="Calibri" w:cs="Calibri"/>
                <w:sz w:val="22"/>
                <w:szCs w:val="22"/>
              </w:rPr>
              <w:t>сила</w:t>
            </w:r>
            <w:r>
              <w:rPr>
                <w:rFonts w:ascii="Arial LatArm" w:hAnsi="Arial LatArm" w:cs="Calibri"/>
                <w:sz w:val="22"/>
                <w:szCs w:val="22"/>
              </w:rPr>
              <w:t xml:space="preserve"> 30</w:t>
            </w:r>
            <w:r>
              <w:rPr>
                <w:rFonts w:ascii="Calibri" w:hAnsi="Calibri" w:cs="Calibri"/>
                <w:sz w:val="22"/>
                <w:szCs w:val="22"/>
              </w:rPr>
              <w:t>кН</w:t>
            </w:r>
            <w:r>
              <w:rPr>
                <w:rFonts w:ascii="Arial LatArm" w:hAnsi="Arial LatArm" w:cs="Calibri"/>
                <w:sz w:val="22"/>
                <w:szCs w:val="22"/>
              </w:rPr>
              <w:t xml:space="preserve">, </w:t>
            </w:r>
            <w:r>
              <w:rPr>
                <w:rFonts w:ascii="Calibri" w:hAnsi="Calibri" w:cs="Calibri"/>
                <w:sz w:val="22"/>
                <w:szCs w:val="22"/>
              </w:rPr>
              <w:t>термостойкий</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1500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lastRenderedPageBreak/>
              <w:t>22</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sz w:val="22"/>
                <w:szCs w:val="22"/>
              </w:rPr>
              <w:t>44111439</w:t>
            </w:r>
          </w:p>
        </w:tc>
        <w:tc>
          <w:tcPr>
            <w:tcW w:w="1704" w:type="dxa"/>
            <w:vAlign w:val="center"/>
          </w:tcPr>
          <w:p w:rsidR="006A2C14" w:rsidRDefault="006A2C14" w:rsidP="006A2C14">
            <w:pPr>
              <w:rPr>
                <w:rFonts w:ascii="Arial LatArm" w:hAnsi="Arial LatArm" w:cs="Calibri"/>
              </w:rPr>
            </w:pPr>
            <w:r>
              <w:rPr>
                <w:rFonts w:ascii="Calibri" w:hAnsi="Calibri" w:cs="Calibri"/>
              </w:rPr>
              <w:t>Краска</w:t>
            </w:r>
            <w:r>
              <w:rPr>
                <w:rFonts w:ascii="Arial LatArm" w:hAnsi="Arial LatArm" w:cs="Calibri"/>
              </w:rPr>
              <w:t xml:space="preserve"> </w:t>
            </w:r>
            <w:r>
              <w:rPr>
                <w:rFonts w:ascii="Calibri" w:hAnsi="Calibri" w:cs="Calibri"/>
              </w:rPr>
              <w:t>распыляющая</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rPr>
            </w:pPr>
            <w:r>
              <w:rPr>
                <w:rFonts w:ascii="Calibri" w:hAnsi="Calibri" w:cs="Calibri"/>
              </w:rPr>
              <w:t>Универсальная</w:t>
            </w:r>
            <w:r>
              <w:rPr>
                <w:rFonts w:ascii="Arial LatArm" w:hAnsi="Arial LatArm" w:cs="Calibri"/>
              </w:rPr>
              <w:t xml:space="preserve">, </w:t>
            </w:r>
            <w:r>
              <w:rPr>
                <w:rFonts w:ascii="Calibri" w:hAnsi="Calibri" w:cs="Calibri"/>
              </w:rPr>
              <w:t>распыляющая</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металлическом</w:t>
            </w:r>
            <w:r>
              <w:rPr>
                <w:rFonts w:ascii="Arial LatArm" w:hAnsi="Arial LatArm" w:cs="Calibri"/>
              </w:rPr>
              <w:t xml:space="preserve"> </w:t>
            </w:r>
            <w:r>
              <w:rPr>
                <w:rFonts w:ascii="Calibri" w:hAnsi="Calibri" w:cs="Calibri"/>
              </w:rPr>
              <w:t>контейнере</w:t>
            </w:r>
            <w:r>
              <w:rPr>
                <w:rFonts w:ascii="Arial LatArm" w:hAnsi="Arial LatArm" w:cs="Calibri"/>
              </w:rPr>
              <w:t xml:space="preserve"> 500</w:t>
            </w:r>
            <w:r>
              <w:rPr>
                <w:rFonts w:ascii="Calibri" w:hAnsi="Calibri" w:cs="Calibri"/>
              </w:rPr>
              <w:t>мл</w:t>
            </w: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основе</w:t>
            </w:r>
            <w:r>
              <w:rPr>
                <w:rFonts w:ascii="Arial LatArm" w:hAnsi="Arial LatArm" w:cs="Calibri"/>
              </w:rPr>
              <w:t xml:space="preserve"> </w:t>
            </w:r>
            <w:r>
              <w:rPr>
                <w:rFonts w:ascii="Calibri" w:hAnsi="Calibri" w:cs="Calibri"/>
              </w:rPr>
              <w:t>нитровеществ</w:t>
            </w:r>
            <w:r>
              <w:rPr>
                <w:rFonts w:ascii="Arial LatArm" w:hAnsi="Arial LatArm" w:cs="Calibri"/>
              </w:rPr>
              <w:t xml:space="preserve">a, </w:t>
            </w:r>
            <w:r>
              <w:rPr>
                <w:rFonts w:ascii="Calibri" w:hAnsi="Calibri" w:cs="Calibri"/>
              </w:rPr>
              <w:t>быстросохнущая</w:t>
            </w:r>
            <w:r>
              <w:rPr>
                <w:rFonts w:ascii="Arial LatArm" w:hAnsi="Arial LatArm" w:cs="Calibri"/>
              </w:rPr>
              <w:t xml:space="preserve">, </w:t>
            </w:r>
            <w:r w:rsidR="00BA18C0">
              <w:rPr>
                <w:rFonts w:ascii="Calibri" w:hAnsi="Calibri" w:cs="Calibri"/>
              </w:rPr>
              <w:t>цв</w:t>
            </w:r>
            <w:r>
              <w:rPr>
                <w:rFonts w:ascii="Calibri" w:hAnsi="Calibri" w:cs="Calibri"/>
              </w:rPr>
              <w:t>е</w:t>
            </w:r>
            <w:r w:rsidR="00BA18C0">
              <w:rPr>
                <w:rFonts w:ascii="Calibri" w:hAnsi="Calibri" w:cs="Calibri"/>
              </w:rPr>
              <w:t>т</w:t>
            </w:r>
            <w:r>
              <w:rPr>
                <w:rFonts w:ascii="Arial LatArm" w:hAnsi="Arial LatArm" w:cs="Calibri"/>
              </w:rPr>
              <w:t xml:space="preserve"> </w:t>
            </w:r>
            <w:r>
              <w:rPr>
                <w:rFonts w:ascii="Calibri" w:hAnsi="Calibri" w:cs="Calibri"/>
              </w:rPr>
              <w:t>согласно</w:t>
            </w:r>
            <w:r>
              <w:rPr>
                <w:rFonts w:ascii="Arial LatArm" w:hAnsi="Arial LatArm" w:cs="Calibri"/>
              </w:rPr>
              <w:t xml:space="preserve"> </w:t>
            </w:r>
            <w:r>
              <w:rPr>
                <w:rFonts w:ascii="Calibri" w:hAnsi="Calibri" w:cs="Calibri"/>
              </w:rPr>
              <w:t>заявке</w:t>
            </w:r>
            <w:r>
              <w:rPr>
                <w:rFonts w:ascii="Arial LatArm" w:hAnsi="Arial LatArm" w:cs="Calibri"/>
              </w:rPr>
              <w:t xml:space="preserve"> </w:t>
            </w:r>
            <w:r>
              <w:rPr>
                <w:rFonts w:ascii="Calibri" w:hAnsi="Calibri" w:cs="Calibri"/>
              </w:rPr>
              <w:t>Покупателя</w:t>
            </w:r>
            <w:r>
              <w:rPr>
                <w:rFonts w:ascii="Arial LatArm" w:hAnsi="Arial LatArm" w:cs="Calibri"/>
              </w:rPr>
              <w:t xml:space="preserve">,  </w:t>
            </w:r>
            <w:r>
              <w:rPr>
                <w:rFonts w:ascii="Calibri" w:hAnsi="Calibri" w:cs="Calibri"/>
              </w:rPr>
              <w:t>неиспользованный</w:t>
            </w:r>
            <w:r>
              <w:rPr>
                <w:rFonts w:ascii="Arial LatArm" w:hAnsi="Arial LatArm" w:cs="Calibri"/>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30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23</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44111430</w:t>
            </w:r>
          </w:p>
        </w:tc>
        <w:tc>
          <w:tcPr>
            <w:tcW w:w="1704" w:type="dxa"/>
            <w:vAlign w:val="center"/>
          </w:tcPr>
          <w:p w:rsidR="006A2C14" w:rsidRDefault="006A2C14" w:rsidP="006A2C14">
            <w:pPr>
              <w:jc w:val="center"/>
              <w:rPr>
                <w:rFonts w:ascii="Arial LatArm" w:hAnsi="Arial LatArm" w:cs="Calibri"/>
              </w:rPr>
            </w:pPr>
            <w:r>
              <w:rPr>
                <w:rFonts w:ascii="Calibri" w:hAnsi="Calibri" w:cs="Calibri"/>
              </w:rPr>
              <w:t>Краска</w:t>
            </w:r>
            <w:r>
              <w:rPr>
                <w:rFonts w:ascii="Arial LatArm" w:hAnsi="Arial LatArm" w:cs="Calibri"/>
              </w:rPr>
              <w:t xml:space="preserve"> </w:t>
            </w:r>
            <w:r>
              <w:rPr>
                <w:rFonts w:ascii="Calibri" w:hAnsi="Calibri" w:cs="Calibri"/>
              </w:rPr>
              <w:t>нитро</w:t>
            </w:r>
            <w:r>
              <w:rPr>
                <w:rFonts w:ascii="Arial LatArm" w:hAnsi="Arial LatArm" w:cs="Calibri"/>
              </w:rPr>
              <w:t xml:space="preserve"> /</w:t>
            </w:r>
            <w:r>
              <w:rPr>
                <w:rFonts w:ascii="Calibri" w:hAnsi="Calibri" w:cs="Calibri"/>
              </w:rPr>
              <w:t>серая</w:t>
            </w:r>
            <w:r>
              <w:rPr>
                <w:rFonts w:ascii="Arial LatArm" w:hAnsi="Arial LatArm" w:cs="Calibri"/>
              </w:rPr>
              <w:t>/</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Эмаль</w:t>
            </w:r>
            <w:r>
              <w:rPr>
                <w:rFonts w:ascii="Arial LatArm" w:hAnsi="Arial LatArm" w:cs="Calibri"/>
                <w:sz w:val="22"/>
                <w:szCs w:val="22"/>
              </w:rPr>
              <w:t xml:space="preserve">, </w:t>
            </w:r>
            <w:r>
              <w:rPr>
                <w:rFonts w:ascii="Calibri" w:hAnsi="Calibri" w:cs="Calibri"/>
                <w:sz w:val="22"/>
                <w:szCs w:val="22"/>
              </w:rPr>
              <w:t>НЦ</w:t>
            </w:r>
            <w:r>
              <w:rPr>
                <w:rFonts w:ascii="Arial LatArm" w:hAnsi="Arial LatArm" w:cs="Calibri"/>
                <w:sz w:val="22"/>
                <w:szCs w:val="22"/>
              </w:rPr>
              <w:t xml:space="preserve"> 132, </w:t>
            </w:r>
            <w:r>
              <w:rPr>
                <w:rFonts w:ascii="Calibri" w:hAnsi="Calibri" w:cs="Calibri"/>
                <w:sz w:val="22"/>
                <w:szCs w:val="22"/>
              </w:rPr>
              <w:t>универсальная</w:t>
            </w:r>
            <w:r>
              <w:rPr>
                <w:rFonts w:ascii="Arial LatArm" w:hAnsi="Arial LatArm" w:cs="Calibri"/>
                <w:sz w:val="22"/>
                <w:szCs w:val="22"/>
              </w:rPr>
              <w:t xml:space="preserve">, </w:t>
            </w:r>
            <w:r>
              <w:rPr>
                <w:rFonts w:ascii="Calibri" w:hAnsi="Calibri" w:cs="Calibri"/>
                <w:sz w:val="22"/>
                <w:szCs w:val="22"/>
              </w:rPr>
              <w:t>на</w:t>
            </w:r>
            <w:r>
              <w:rPr>
                <w:rFonts w:ascii="Arial LatArm" w:hAnsi="Arial LatArm" w:cs="Calibri"/>
                <w:sz w:val="22"/>
                <w:szCs w:val="22"/>
              </w:rPr>
              <w:t xml:space="preserve"> </w:t>
            </w:r>
            <w:r>
              <w:rPr>
                <w:rFonts w:ascii="Calibri" w:hAnsi="Calibri" w:cs="Calibri"/>
                <w:sz w:val="22"/>
                <w:szCs w:val="22"/>
              </w:rPr>
              <w:t>основе</w:t>
            </w:r>
            <w:r>
              <w:rPr>
                <w:rFonts w:ascii="Arial LatArm" w:hAnsi="Arial LatArm" w:cs="Calibri"/>
                <w:sz w:val="22"/>
                <w:szCs w:val="22"/>
              </w:rPr>
              <w:t xml:space="preserve"> </w:t>
            </w:r>
            <w:r>
              <w:rPr>
                <w:rFonts w:ascii="Calibri" w:hAnsi="Calibri" w:cs="Calibri"/>
                <w:sz w:val="22"/>
                <w:szCs w:val="22"/>
              </w:rPr>
              <w:t>нитровеществ</w:t>
            </w:r>
            <w:r>
              <w:rPr>
                <w:rFonts w:ascii="Arial LatArm" w:hAnsi="Arial LatArm" w:cs="Calibri"/>
                <w:sz w:val="22"/>
                <w:szCs w:val="22"/>
              </w:rPr>
              <w:t xml:space="preserve">a, </w:t>
            </w:r>
            <w:r>
              <w:rPr>
                <w:rFonts w:ascii="Calibri" w:hAnsi="Calibri" w:cs="Calibri"/>
                <w:sz w:val="22"/>
                <w:szCs w:val="22"/>
              </w:rPr>
              <w:t>быстросохнущая</w:t>
            </w:r>
            <w:r>
              <w:rPr>
                <w:rFonts w:ascii="Arial LatArm" w:hAnsi="Arial LatArm" w:cs="Calibri"/>
                <w:sz w:val="22"/>
                <w:szCs w:val="22"/>
              </w:rPr>
              <w:t xml:space="preserve">, </w:t>
            </w:r>
            <w:r>
              <w:rPr>
                <w:rFonts w:ascii="Calibri" w:hAnsi="Calibri" w:cs="Calibri"/>
                <w:sz w:val="22"/>
                <w:szCs w:val="22"/>
              </w:rPr>
              <w:t>серая</w:t>
            </w:r>
            <w:r>
              <w:rPr>
                <w:rFonts w:ascii="Arial LatArm" w:hAnsi="Arial LatArm" w:cs="Calibri"/>
                <w:sz w:val="22"/>
                <w:szCs w:val="22"/>
              </w:rPr>
              <w:t xml:space="preserve"> </w:t>
            </w:r>
            <w:r>
              <w:rPr>
                <w:rFonts w:ascii="Calibri" w:hAnsi="Calibri" w:cs="Calibri"/>
                <w:sz w:val="22"/>
                <w:szCs w:val="22"/>
              </w:rPr>
              <w:t>или</w:t>
            </w:r>
            <w:r>
              <w:rPr>
                <w:rFonts w:ascii="Arial LatArm" w:hAnsi="Arial LatArm" w:cs="Calibri"/>
                <w:sz w:val="22"/>
                <w:szCs w:val="22"/>
              </w:rPr>
              <w:t xml:space="preserve"> </w:t>
            </w:r>
            <w:r>
              <w:rPr>
                <w:rFonts w:ascii="Calibri" w:hAnsi="Calibri" w:cs="Calibri"/>
                <w:sz w:val="22"/>
                <w:szCs w:val="22"/>
              </w:rPr>
              <w:t>черная</w:t>
            </w:r>
            <w:r>
              <w:rPr>
                <w:rFonts w:ascii="Arial LatArm" w:hAnsi="Arial LatArm" w:cs="Calibri"/>
                <w:sz w:val="22"/>
                <w:szCs w:val="22"/>
              </w:rPr>
              <w:t>-</w:t>
            </w:r>
            <w:r>
              <w:rPr>
                <w:rFonts w:ascii="Calibri" w:hAnsi="Calibri" w:cs="Calibri"/>
                <w:sz w:val="22"/>
                <w:szCs w:val="22"/>
              </w:rPr>
              <w:t>по</w:t>
            </w:r>
            <w:r>
              <w:rPr>
                <w:rFonts w:ascii="Arial LatArm" w:hAnsi="Arial LatArm" w:cs="Calibri"/>
                <w:sz w:val="22"/>
                <w:szCs w:val="22"/>
              </w:rPr>
              <w:t xml:space="preserve"> </w:t>
            </w:r>
            <w:r>
              <w:rPr>
                <w:rFonts w:ascii="Calibri" w:hAnsi="Calibri" w:cs="Calibri"/>
                <w:sz w:val="22"/>
                <w:szCs w:val="22"/>
              </w:rPr>
              <w:t>заявке</w:t>
            </w:r>
            <w:r>
              <w:rPr>
                <w:rFonts w:ascii="Arial LatArm" w:hAnsi="Arial LatArm" w:cs="Calibri"/>
                <w:sz w:val="22"/>
                <w:szCs w:val="22"/>
              </w:rPr>
              <w:t xml:space="preserve"> </w:t>
            </w:r>
            <w:r>
              <w:rPr>
                <w:rFonts w:ascii="Calibri" w:hAnsi="Calibri" w:cs="Calibri"/>
                <w:sz w:val="22"/>
                <w:szCs w:val="22"/>
              </w:rPr>
              <w:t>Покупателя</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кг</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550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24</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44831500</w:t>
            </w:r>
          </w:p>
        </w:tc>
        <w:tc>
          <w:tcPr>
            <w:tcW w:w="1704" w:type="dxa"/>
            <w:vAlign w:val="center"/>
          </w:tcPr>
          <w:p w:rsidR="006A2C14" w:rsidRDefault="006A2C14" w:rsidP="006A2C14">
            <w:pPr>
              <w:jc w:val="center"/>
              <w:rPr>
                <w:rFonts w:ascii="Arial LatArm" w:hAnsi="Arial LatArm" w:cs="Calibri"/>
              </w:rPr>
            </w:pPr>
            <w:r>
              <w:rPr>
                <w:rFonts w:ascii="Calibri" w:hAnsi="Calibri" w:cs="Calibri"/>
              </w:rPr>
              <w:t>Растворитель</w:t>
            </w:r>
            <w:r>
              <w:rPr>
                <w:rFonts w:ascii="Arial LatArm" w:hAnsi="Arial LatArm" w:cs="Calibri"/>
              </w:rPr>
              <w:t xml:space="preserve"> </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растворения</w:t>
            </w:r>
            <w:r>
              <w:rPr>
                <w:rFonts w:ascii="Arial LatArm" w:hAnsi="Arial LatArm" w:cs="Calibri"/>
                <w:sz w:val="22"/>
                <w:szCs w:val="22"/>
              </w:rPr>
              <w:t xml:space="preserve"> </w:t>
            </w:r>
            <w:r>
              <w:rPr>
                <w:rFonts w:ascii="Calibri" w:hAnsi="Calibri" w:cs="Calibri"/>
                <w:sz w:val="22"/>
                <w:szCs w:val="22"/>
              </w:rPr>
              <w:t>красок</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химических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марка</w:t>
            </w:r>
            <w:r>
              <w:rPr>
                <w:rFonts w:ascii="Arial LatArm" w:hAnsi="Arial LatArm" w:cs="Calibri"/>
                <w:sz w:val="22"/>
                <w:szCs w:val="22"/>
              </w:rPr>
              <w:t xml:space="preserve"> 646, </w:t>
            </w:r>
            <w:r>
              <w:rPr>
                <w:rFonts w:ascii="Calibri" w:hAnsi="Calibri" w:cs="Calibri"/>
                <w:sz w:val="22"/>
                <w:szCs w:val="22"/>
              </w:rPr>
              <w:t>неиспользованный</w:t>
            </w:r>
            <w:r>
              <w:rPr>
                <w:rFonts w:ascii="Arial LatArm" w:hAnsi="Arial LatArm" w:cs="Calibri"/>
                <w:sz w:val="22"/>
                <w:szCs w:val="22"/>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литр</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200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25</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31221190</w:t>
            </w:r>
          </w:p>
        </w:tc>
        <w:tc>
          <w:tcPr>
            <w:tcW w:w="1704" w:type="dxa"/>
            <w:vAlign w:val="center"/>
          </w:tcPr>
          <w:p w:rsidR="006A2C14" w:rsidRDefault="006A2C14" w:rsidP="006A2C14">
            <w:pPr>
              <w:rPr>
                <w:rFonts w:ascii="Arial LatArm" w:hAnsi="Arial LatArm" w:cs="Calibri"/>
                <w:sz w:val="22"/>
                <w:szCs w:val="22"/>
              </w:rPr>
            </w:pPr>
            <w:r>
              <w:rPr>
                <w:rFonts w:ascii="Calibri" w:hAnsi="Calibri" w:cs="Calibri"/>
                <w:sz w:val="22"/>
                <w:szCs w:val="22"/>
              </w:rPr>
              <w:t>Бытовой</w:t>
            </w:r>
            <w:r>
              <w:rPr>
                <w:rFonts w:ascii="Arial LatArm" w:hAnsi="Arial LatArm" w:cs="Calibri"/>
                <w:sz w:val="22"/>
                <w:szCs w:val="22"/>
              </w:rPr>
              <w:t xml:space="preserve"> </w:t>
            </w:r>
            <w:r>
              <w:rPr>
                <w:rFonts w:ascii="Calibri" w:hAnsi="Calibri" w:cs="Calibri"/>
                <w:sz w:val="22"/>
                <w:szCs w:val="22"/>
              </w:rPr>
              <w:t>выключатель</w:t>
            </w:r>
            <w:r>
              <w:rPr>
                <w:rFonts w:ascii="Arial LatArm" w:hAnsi="Arial LatArm" w:cs="Calibri"/>
                <w:sz w:val="22"/>
                <w:szCs w:val="22"/>
              </w:rPr>
              <w:t xml:space="preserve">, </w:t>
            </w:r>
            <w:r>
              <w:rPr>
                <w:rFonts w:ascii="Calibri" w:hAnsi="Calibri" w:cs="Calibri"/>
                <w:sz w:val="22"/>
                <w:szCs w:val="22"/>
              </w:rPr>
              <w:t>наружный</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Calibri" w:hAnsi="Calibri" w:cs="Calibri"/>
                <w:color w:val="000000"/>
                <w:sz w:val="22"/>
                <w:szCs w:val="22"/>
              </w:rPr>
            </w:pPr>
            <w:r>
              <w:rPr>
                <w:rFonts w:ascii="Calibri" w:hAnsi="Calibri" w:cs="Calibri"/>
                <w:color w:val="000000"/>
                <w:sz w:val="22"/>
                <w:szCs w:val="22"/>
              </w:rPr>
              <w:t xml:space="preserve"> Предназначен  на напряжение 220 вольт, для наружного монтажа,  неиспользованный.</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100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26</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31684400</w:t>
            </w:r>
          </w:p>
        </w:tc>
        <w:tc>
          <w:tcPr>
            <w:tcW w:w="1704" w:type="dxa"/>
            <w:vAlign w:val="center"/>
          </w:tcPr>
          <w:p w:rsidR="006A2C14" w:rsidRDefault="006A2C14" w:rsidP="006A2C14">
            <w:pPr>
              <w:rPr>
                <w:rFonts w:ascii="Arial LatArm" w:hAnsi="Arial LatArm" w:cs="Calibri"/>
              </w:rPr>
            </w:pPr>
            <w:r>
              <w:rPr>
                <w:rFonts w:ascii="Calibri" w:hAnsi="Calibri" w:cs="Calibri"/>
              </w:rPr>
              <w:t>Штепсель</w:t>
            </w:r>
            <w:r>
              <w:rPr>
                <w:rFonts w:ascii="Arial LatArm" w:hAnsi="Arial LatArm" w:cs="Calibri"/>
              </w:rPr>
              <w:t xml:space="preserve"> </w:t>
            </w:r>
            <w:r>
              <w:rPr>
                <w:rFonts w:ascii="Calibri" w:hAnsi="Calibri" w:cs="Calibri"/>
              </w:rPr>
              <w:t>настенный</w:t>
            </w:r>
            <w:r>
              <w:rPr>
                <w:rFonts w:ascii="Arial LatArm" w:hAnsi="Arial LatArm" w:cs="Calibri"/>
              </w:rPr>
              <w:t xml:space="preserve">, </w:t>
            </w:r>
            <w:r>
              <w:rPr>
                <w:rFonts w:ascii="Calibri" w:hAnsi="Calibri" w:cs="Calibri"/>
              </w:rPr>
              <w:t>наружный</w:t>
            </w:r>
            <w:r>
              <w:rPr>
                <w:rFonts w:ascii="Arial LatArm" w:hAnsi="Arial LatArm" w:cs="Calibri"/>
              </w:rPr>
              <w:t>,</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Calibri" w:hAnsi="Calibri" w:cs="Calibri"/>
                <w:color w:val="000000"/>
                <w:sz w:val="22"/>
                <w:szCs w:val="22"/>
              </w:rPr>
            </w:pPr>
            <w:r>
              <w:rPr>
                <w:rFonts w:ascii="Calibri" w:hAnsi="Calibri" w:cs="Calibri"/>
                <w:color w:val="000000"/>
                <w:sz w:val="22"/>
                <w:szCs w:val="22"/>
              </w:rPr>
              <w:t xml:space="preserve"> Предназначен  на напряжение 220 вольт, источник питания электричества, неиспользован</w:t>
            </w:r>
            <w:r w:rsidR="00243BED">
              <w:rPr>
                <w:rFonts w:ascii="Calibri" w:hAnsi="Calibri" w:cs="Calibri"/>
                <w:color w:val="000000"/>
                <w:sz w:val="22"/>
                <w:szCs w:val="22"/>
                <w:lang w:val="hy-AM"/>
              </w:rPr>
              <w:t xml:space="preserve"> </w:t>
            </w:r>
            <w:bookmarkStart w:id="1" w:name="_GoBack"/>
            <w:bookmarkEnd w:id="1"/>
            <w:r>
              <w:rPr>
                <w:rFonts w:ascii="Calibri" w:hAnsi="Calibri" w:cs="Calibri"/>
                <w:color w:val="000000"/>
                <w:sz w:val="22"/>
                <w:szCs w:val="22"/>
              </w:rPr>
              <w:t>ный,</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150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27</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31221180</w:t>
            </w:r>
          </w:p>
        </w:tc>
        <w:tc>
          <w:tcPr>
            <w:tcW w:w="1704" w:type="dxa"/>
            <w:vAlign w:val="center"/>
          </w:tcPr>
          <w:p w:rsidR="006A2C14" w:rsidRDefault="006A2C14" w:rsidP="006A2C14">
            <w:pPr>
              <w:rPr>
                <w:rFonts w:ascii="Arial LatArm" w:hAnsi="Arial LatArm" w:cs="Calibri"/>
                <w:sz w:val="22"/>
                <w:szCs w:val="22"/>
              </w:rPr>
            </w:pPr>
            <w:r>
              <w:rPr>
                <w:rFonts w:ascii="Calibri" w:hAnsi="Calibri" w:cs="Calibri"/>
                <w:sz w:val="22"/>
                <w:szCs w:val="22"/>
              </w:rPr>
              <w:t>Патрон</w:t>
            </w:r>
            <w:r>
              <w:rPr>
                <w:rFonts w:ascii="Arial LatArm" w:hAnsi="Arial LatArm" w:cs="Calibri"/>
                <w:sz w:val="22"/>
                <w:szCs w:val="22"/>
              </w:rPr>
              <w:t xml:space="preserve"> </w:t>
            </w:r>
            <w:r>
              <w:rPr>
                <w:rFonts w:ascii="Calibri" w:hAnsi="Calibri" w:cs="Calibri"/>
                <w:sz w:val="22"/>
                <w:szCs w:val="22"/>
              </w:rPr>
              <w:t>Е</w:t>
            </w:r>
            <w:r>
              <w:rPr>
                <w:rFonts w:ascii="Arial LatArm" w:hAnsi="Arial LatArm" w:cs="Calibri"/>
                <w:sz w:val="22"/>
                <w:szCs w:val="22"/>
              </w:rPr>
              <w:t xml:space="preserve"> 27, </w:t>
            </w:r>
            <w:r>
              <w:rPr>
                <w:rFonts w:ascii="Calibri" w:hAnsi="Calibri" w:cs="Calibri"/>
                <w:sz w:val="22"/>
                <w:szCs w:val="22"/>
              </w:rPr>
              <w:t>настенный</w:t>
            </w:r>
            <w:r>
              <w:rPr>
                <w:rFonts w:ascii="Arial LatArm" w:hAnsi="Arial LatArm" w:cs="Calibri"/>
                <w:sz w:val="22"/>
                <w:szCs w:val="22"/>
              </w:rPr>
              <w:t xml:space="preserve">, </w:t>
            </w:r>
            <w:r>
              <w:rPr>
                <w:rFonts w:ascii="Calibri" w:hAnsi="Calibri" w:cs="Calibri"/>
                <w:sz w:val="22"/>
                <w:szCs w:val="22"/>
              </w:rPr>
              <w:t>пластиковый</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Патрон</w:t>
            </w:r>
            <w:r>
              <w:rPr>
                <w:rFonts w:ascii="Arial LatArm" w:hAnsi="Arial LatArm" w:cs="Calibri"/>
                <w:sz w:val="22"/>
                <w:szCs w:val="22"/>
              </w:rPr>
              <w:t xml:space="preserve"> </w:t>
            </w:r>
            <w:r>
              <w:rPr>
                <w:rFonts w:ascii="Calibri" w:hAnsi="Calibri" w:cs="Calibri"/>
                <w:sz w:val="22"/>
                <w:szCs w:val="22"/>
              </w:rPr>
              <w:t>Е</w:t>
            </w:r>
            <w:r>
              <w:rPr>
                <w:rFonts w:ascii="Arial LatArm" w:hAnsi="Arial LatArm" w:cs="Calibri"/>
                <w:sz w:val="22"/>
                <w:szCs w:val="22"/>
              </w:rPr>
              <w:t xml:space="preserve"> 27, </w:t>
            </w:r>
            <w:r>
              <w:rPr>
                <w:rFonts w:ascii="Calibri" w:hAnsi="Calibri" w:cs="Calibri"/>
                <w:sz w:val="22"/>
                <w:szCs w:val="22"/>
              </w:rPr>
              <w:t>настенный</w:t>
            </w:r>
            <w:r>
              <w:rPr>
                <w:rFonts w:ascii="Arial LatArm" w:hAnsi="Arial LatArm" w:cs="Calibri"/>
                <w:sz w:val="22"/>
                <w:szCs w:val="22"/>
              </w:rPr>
              <w:t xml:space="preserve">, </w:t>
            </w:r>
            <w:r>
              <w:rPr>
                <w:rFonts w:ascii="Calibri" w:hAnsi="Calibri" w:cs="Calibri"/>
                <w:sz w:val="22"/>
                <w:szCs w:val="22"/>
              </w:rPr>
              <w:t>пластиковый</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настенного</w:t>
            </w:r>
            <w:r>
              <w:rPr>
                <w:rFonts w:ascii="Arial LatArm" w:hAnsi="Arial LatArm" w:cs="Calibri"/>
                <w:sz w:val="22"/>
                <w:szCs w:val="22"/>
              </w:rPr>
              <w:t xml:space="preserve"> </w:t>
            </w:r>
            <w:r>
              <w:rPr>
                <w:rFonts w:ascii="Calibri" w:hAnsi="Calibri" w:cs="Calibri"/>
                <w:sz w:val="22"/>
                <w:szCs w:val="22"/>
              </w:rPr>
              <w:t>монтажа</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150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28</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44322530</w:t>
            </w:r>
          </w:p>
        </w:tc>
        <w:tc>
          <w:tcPr>
            <w:tcW w:w="1704" w:type="dxa"/>
            <w:vAlign w:val="center"/>
          </w:tcPr>
          <w:p w:rsidR="006A2C14" w:rsidRDefault="006A2C14" w:rsidP="006A2C14">
            <w:pPr>
              <w:jc w:val="center"/>
              <w:rPr>
                <w:rFonts w:ascii="Arial LatArm" w:hAnsi="Arial LatArm" w:cs="Calibri"/>
              </w:rPr>
            </w:pPr>
            <w:r>
              <w:rPr>
                <w:rFonts w:ascii="Calibri" w:hAnsi="Calibri" w:cs="Calibri"/>
              </w:rPr>
              <w:t>Клеммник</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соединения</w:t>
            </w:r>
            <w:r>
              <w:rPr>
                <w:rFonts w:ascii="Arial LatArm" w:hAnsi="Arial LatArm" w:cs="Calibri"/>
                <w:sz w:val="22"/>
                <w:szCs w:val="22"/>
              </w:rPr>
              <w:t xml:space="preserve"> </w:t>
            </w:r>
            <w:r>
              <w:rPr>
                <w:rFonts w:ascii="Calibri" w:hAnsi="Calibri" w:cs="Calibri"/>
                <w:sz w:val="22"/>
                <w:szCs w:val="22"/>
              </w:rPr>
              <w:t>концов</w:t>
            </w:r>
            <w:r>
              <w:rPr>
                <w:rFonts w:ascii="Arial LatArm" w:hAnsi="Arial LatArm" w:cs="Calibri"/>
                <w:sz w:val="22"/>
                <w:szCs w:val="22"/>
              </w:rPr>
              <w:t xml:space="preserve"> </w:t>
            </w:r>
            <w:r>
              <w:rPr>
                <w:rFonts w:ascii="Calibri" w:hAnsi="Calibri" w:cs="Calibri"/>
                <w:sz w:val="22"/>
                <w:szCs w:val="22"/>
              </w:rPr>
              <w:t>провода</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сечением</w:t>
            </w:r>
            <w:r>
              <w:rPr>
                <w:rFonts w:ascii="Arial LatArm" w:hAnsi="Arial LatArm" w:cs="Calibri"/>
                <w:sz w:val="22"/>
                <w:szCs w:val="22"/>
              </w:rPr>
              <w:t xml:space="preserve"> 10 </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пластиковый</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одной</w:t>
            </w:r>
            <w:r>
              <w:rPr>
                <w:rFonts w:ascii="Arial LatArm" w:hAnsi="Arial LatArm" w:cs="Calibri"/>
                <w:sz w:val="22"/>
                <w:szCs w:val="22"/>
              </w:rPr>
              <w:t xml:space="preserve"> </w:t>
            </w:r>
            <w:r>
              <w:rPr>
                <w:rFonts w:ascii="Calibri" w:hAnsi="Calibri" w:cs="Calibri"/>
                <w:sz w:val="22"/>
                <w:szCs w:val="22"/>
              </w:rPr>
              <w:t>штуки</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20</w:t>
            </w:r>
            <w:r>
              <w:rPr>
                <w:rFonts w:ascii="Calibri" w:hAnsi="Calibri" w:cs="Calibri"/>
                <w:sz w:val="22"/>
                <w:szCs w:val="22"/>
              </w:rPr>
              <w:t>мм</w:t>
            </w:r>
            <w:r>
              <w:rPr>
                <w:rFonts w:ascii="Arial LatArm" w:hAnsi="Arial LatArm" w:cs="Calibri"/>
                <w:sz w:val="22"/>
                <w:szCs w:val="22"/>
              </w:rPr>
              <w:t>+-2</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ширина</w:t>
            </w:r>
            <w:r>
              <w:rPr>
                <w:rFonts w:ascii="Arial LatArm" w:hAnsi="Arial LatArm" w:cs="Calibri"/>
                <w:sz w:val="22"/>
                <w:szCs w:val="22"/>
              </w:rPr>
              <w:t xml:space="preserve"> 9</w:t>
            </w:r>
            <w:r>
              <w:rPr>
                <w:rFonts w:ascii="Calibri" w:hAnsi="Calibri" w:cs="Calibri"/>
                <w:sz w:val="22"/>
                <w:szCs w:val="22"/>
              </w:rPr>
              <w:t>мм</w:t>
            </w:r>
            <w:r>
              <w:rPr>
                <w:rFonts w:ascii="Arial LatArm" w:hAnsi="Arial LatArm" w:cs="Calibri"/>
                <w:sz w:val="22"/>
                <w:szCs w:val="22"/>
              </w:rPr>
              <w:t>+-1</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натяжной</w:t>
            </w:r>
            <w:r>
              <w:rPr>
                <w:rFonts w:ascii="Arial LatArm" w:hAnsi="Arial LatArm" w:cs="Calibri"/>
                <w:sz w:val="22"/>
                <w:szCs w:val="22"/>
              </w:rPr>
              <w:t xml:space="preserve"> </w:t>
            </w:r>
            <w:r>
              <w:rPr>
                <w:rFonts w:ascii="Calibri" w:hAnsi="Calibri" w:cs="Calibri"/>
                <w:sz w:val="22"/>
                <w:szCs w:val="22"/>
              </w:rPr>
              <w:t>шуруп</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w:t>
            </w:r>
            <w:r>
              <w:rPr>
                <w:rFonts w:ascii="Calibri" w:hAnsi="Calibri" w:cs="Calibri"/>
                <w:sz w:val="22"/>
                <w:szCs w:val="22"/>
              </w:rPr>
              <w:t>М</w:t>
            </w:r>
            <w:r>
              <w:rPr>
                <w:rFonts w:ascii="Arial LatArm" w:hAnsi="Arial LatArm" w:cs="Calibri"/>
                <w:sz w:val="22"/>
                <w:szCs w:val="22"/>
              </w:rPr>
              <w:t xml:space="preserve"> 3, </w:t>
            </w:r>
            <w:r>
              <w:rPr>
                <w:rFonts w:ascii="Calibri" w:hAnsi="Calibri" w:cs="Calibri"/>
                <w:sz w:val="22"/>
                <w:szCs w:val="22"/>
              </w:rPr>
              <w:t>неиспользовался</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sz w:val="22"/>
                <w:szCs w:val="22"/>
              </w:rPr>
            </w:pPr>
            <w:r>
              <w:rPr>
                <w:rFonts w:ascii="Calibri" w:hAnsi="Calibri" w:cs="Calibri"/>
                <w:sz w:val="22"/>
                <w:szCs w:val="22"/>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LatArm" w:hAnsi="Arial LatArm" w:cs="Arial"/>
              </w:rPr>
            </w:pPr>
            <w:r>
              <w:rPr>
                <w:rFonts w:ascii="Arial LatArm" w:hAnsi="Arial LatArm" w:cs="Arial"/>
              </w:rPr>
              <w:t>30000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29</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31682100</w:t>
            </w:r>
          </w:p>
        </w:tc>
        <w:tc>
          <w:tcPr>
            <w:tcW w:w="1704" w:type="dxa"/>
            <w:vAlign w:val="center"/>
          </w:tcPr>
          <w:p w:rsidR="006A2C14" w:rsidRDefault="006A2C14" w:rsidP="006A2C14">
            <w:pPr>
              <w:jc w:val="center"/>
              <w:rPr>
                <w:rFonts w:ascii="Arial LatArm" w:hAnsi="Arial LatArm" w:cs="Calibri"/>
              </w:rPr>
            </w:pPr>
            <w:r>
              <w:rPr>
                <w:rFonts w:ascii="Calibri" w:hAnsi="Calibri" w:cs="Calibri"/>
              </w:rPr>
              <w:t>Стойка</w:t>
            </w:r>
            <w:r>
              <w:rPr>
                <w:rFonts w:ascii="Arial LatArm" w:hAnsi="Arial LatArm" w:cs="Calibri"/>
              </w:rPr>
              <w:t xml:space="preserve"> </w:t>
            </w:r>
            <w:r>
              <w:rPr>
                <w:rFonts w:ascii="Calibri" w:hAnsi="Calibri" w:cs="Calibri"/>
              </w:rPr>
              <w:t>предохранителя</w:t>
            </w:r>
            <w:r>
              <w:rPr>
                <w:rFonts w:ascii="Arial LatArm" w:hAnsi="Arial LatArm" w:cs="Calibri"/>
              </w:rPr>
              <w:t xml:space="preserve">, </w:t>
            </w:r>
            <w:r>
              <w:rPr>
                <w:rFonts w:ascii="Calibri" w:hAnsi="Calibri" w:cs="Calibri"/>
              </w:rPr>
              <w:t>маленькая</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Диэлектрик</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высокой</w:t>
            </w:r>
            <w:r>
              <w:rPr>
                <w:rFonts w:ascii="Arial LatArm" w:hAnsi="Arial LatArm" w:cs="Calibri"/>
                <w:sz w:val="22"/>
                <w:szCs w:val="22"/>
              </w:rPr>
              <w:t xml:space="preserve"> </w:t>
            </w:r>
            <w:r>
              <w:rPr>
                <w:rFonts w:ascii="Calibri" w:hAnsi="Calibri" w:cs="Calibri"/>
                <w:sz w:val="22"/>
                <w:szCs w:val="22"/>
              </w:rPr>
              <w:t>термостойкостью</w:t>
            </w:r>
            <w:r>
              <w:rPr>
                <w:rFonts w:ascii="Arial LatArm" w:hAnsi="Arial LatArm" w:cs="Calibri"/>
                <w:sz w:val="22"/>
                <w:szCs w:val="22"/>
              </w:rPr>
              <w:t xml:space="preserve">, </w:t>
            </w:r>
            <w:r>
              <w:rPr>
                <w:rFonts w:ascii="Calibri" w:hAnsi="Calibri" w:cs="Calibri"/>
                <w:sz w:val="22"/>
                <w:szCs w:val="22"/>
              </w:rPr>
              <w:t>предназначен</w:t>
            </w:r>
            <w:r>
              <w:rPr>
                <w:rFonts w:ascii="Arial LatArm" w:hAnsi="Arial LatArm" w:cs="Calibri"/>
                <w:sz w:val="22"/>
                <w:szCs w:val="22"/>
              </w:rPr>
              <w:t xml:space="preserve">a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установки</w:t>
            </w:r>
            <w:r>
              <w:rPr>
                <w:rFonts w:ascii="Arial LatArm" w:hAnsi="Arial LatArm" w:cs="Calibri"/>
                <w:sz w:val="22"/>
                <w:szCs w:val="22"/>
              </w:rPr>
              <w:t xml:space="preserve">  </w:t>
            </w:r>
            <w:r>
              <w:rPr>
                <w:rFonts w:ascii="Calibri" w:hAnsi="Calibri" w:cs="Calibri"/>
                <w:sz w:val="22"/>
                <w:szCs w:val="22"/>
              </w:rPr>
              <w:t>предохранителей</w:t>
            </w:r>
            <w:r>
              <w:rPr>
                <w:rFonts w:ascii="Arial LatArm" w:hAnsi="Arial LatArm" w:cs="Calibri"/>
                <w:sz w:val="22"/>
                <w:szCs w:val="22"/>
              </w:rPr>
              <w:t xml:space="preserve"> 100 </w:t>
            </w:r>
            <w:r>
              <w:rPr>
                <w:rFonts w:ascii="Calibri" w:hAnsi="Calibri" w:cs="Calibri"/>
                <w:sz w:val="22"/>
                <w:szCs w:val="22"/>
              </w:rPr>
              <w:t>А</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установочной</w:t>
            </w:r>
            <w:r>
              <w:rPr>
                <w:rFonts w:ascii="Arial LatArm" w:hAnsi="Arial LatArm" w:cs="Calibri"/>
                <w:sz w:val="22"/>
                <w:szCs w:val="22"/>
              </w:rPr>
              <w:t xml:space="preserve"> </w:t>
            </w:r>
            <w:r>
              <w:rPr>
                <w:rFonts w:ascii="Calibri" w:hAnsi="Calibri" w:cs="Calibri"/>
                <w:sz w:val="22"/>
                <w:szCs w:val="22"/>
              </w:rPr>
              <w:t>части</w:t>
            </w:r>
            <w:r>
              <w:rPr>
                <w:rFonts w:ascii="Arial LatArm" w:hAnsi="Arial LatArm" w:cs="Calibri"/>
                <w:sz w:val="22"/>
                <w:szCs w:val="22"/>
              </w:rPr>
              <w:t xml:space="preserve"> </w:t>
            </w:r>
            <w:r>
              <w:rPr>
                <w:rFonts w:ascii="Calibri" w:hAnsi="Calibri" w:cs="Calibri"/>
                <w:sz w:val="22"/>
                <w:szCs w:val="22"/>
              </w:rPr>
              <w:t>предохранителя</w:t>
            </w:r>
            <w:r>
              <w:rPr>
                <w:rFonts w:ascii="Arial LatArm" w:hAnsi="Arial LatArm" w:cs="Calibri"/>
                <w:sz w:val="22"/>
                <w:szCs w:val="22"/>
              </w:rPr>
              <w:t xml:space="preserve"> 120-140</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150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lastRenderedPageBreak/>
              <w:t>30</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31221190</w:t>
            </w:r>
          </w:p>
        </w:tc>
        <w:tc>
          <w:tcPr>
            <w:tcW w:w="1704" w:type="dxa"/>
            <w:vAlign w:val="center"/>
          </w:tcPr>
          <w:p w:rsidR="006A2C14" w:rsidRDefault="006A2C14" w:rsidP="006A2C14">
            <w:pPr>
              <w:jc w:val="center"/>
              <w:rPr>
                <w:rFonts w:ascii="Arial LatArm" w:hAnsi="Arial LatArm" w:cs="Calibri"/>
              </w:rPr>
            </w:pPr>
            <w:r>
              <w:rPr>
                <w:rFonts w:ascii="Calibri" w:hAnsi="Calibri" w:cs="Calibri"/>
              </w:rPr>
              <w:t>Пускатель</w:t>
            </w:r>
            <w:r>
              <w:rPr>
                <w:rFonts w:ascii="Arial LatArm" w:hAnsi="Arial LatArm" w:cs="Calibri"/>
              </w:rPr>
              <w:t xml:space="preserve"> 160 </w:t>
            </w:r>
            <w:r>
              <w:rPr>
                <w:rFonts w:ascii="Calibri" w:hAnsi="Calibri" w:cs="Calibri"/>
              </w:rPr>
              <w:t>А</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160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трехфазный</w:t>
            </w:r>
            <w:r>
              <w:rPr>
                <w:rFonts w:ascii="Arial LatArm" w:hAnsi="Arial LatArm" w:cs="Calibri"/>
                <w:sz w:val="22"/>
                <w:szCs w:val="22"/>
              </w:rPr>
              <w:t xml:space="preserve">,  </w:t>
            </w:r>
            <w:r>
              <w:rPr>
                <w:rFonts w:ascii="Calibri" w:hAnsi="Calibri" w:cs="Calibri"/>
                <w:sz w:val="22"/>
                <w:szCs w:val="22"/>
              </w:rPr>
              <w:t>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входное</w:t>
            </w:r>
            <w:r>
              <w:rPr>
                <w:rFonts w:ascii="Arial LatArm" w:hAnsi="Arial LatArm" w:cs="Calibri"/>
                <w:sz w:val="22"/>
                <w:szCs w:val="22"/>
              </w:rPr>
              <w:t xml:space="preserve"> </w:t>
            </w:r>
            <w:r>
              <w:rPr>
                <w:rFonts w:ascii="Calibri" w:hAnsi="Calibri" w:cs="Calibri"/>
                <w:sz w:val="22"/>
                <w:szCs w:val="22"/>
              </w:rPr>
              <w:t>напряжение</w:t>
            </w:r>
            <w:r>
              <w:rPr>
                <w:rFonts w:ascii="Arial LatArm" w:hAnsi="Arial LatArm" w:cs="Calibri"/>
                <w:sz w:val="22"/>
                <w:szCs w:val="22"/>
              </w:rPr>
              <w:t xml:space="preserve">  </w:t>
            </w:r>
            <w:r>
              <w:rPr>
                <w:rFonts w:ascii="Calibri" w:hAnsi="Calibri" w:cs="Calibri"/>
                <w:sz w:val="22"/>
                <w:szCs w:val="22"/>
              </w:rPr>
              <w:t>управляющей</w:t>
            </w:r>
            <w:r>
              <w:rPr>
                <w:rFonts w:ascii="Arial LatArm" w:hAnsi="Arial LatArm" w:cs="Calibri"/>
                <w:sz w:val="22"/>
                <w:szCs w:val="22"/>
              </w:rPr>
              <w:t xml:space="preserve"> </w:t>
            </w:r>
            <w:r>
              <w:rPr>
                <w:rFonts w:ascii="Calibri" w:hAnsi="Calibri" w:cs="Calibri"/>
                <w:sz w:val="22"/>
                <w:szCs w:val="22"/>
              </w:rPr>
              <w:t>катушки</w:t>
            </w:r>
            <w:r>
              <w:rPr>
                <w:rFonts w:ascii="Arial LatArm" w:hAnsi="Arial LatArm" w:cs="Calibri"/>
                <w:sz w:val="22"/>
                <w:szCs w:val="22"/>
              </w:rPr>
              <w:t xml:space="preserve">  220 </w:t>
            </w:r>
            <w:r>
              <w:rPr>
                <w:rFonts w:ascii="Calibri" w:hAnsi="Calibri" w:cs="Calibri"/>
                <w:sz w:val="22"/>
                <w:szCs w:val="22"/>
              </w:rPr>
              <w:t>вольт</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 - 10%. </w:t>
            </w:r>
            <w:r>
              <w:rPr>
                <w:rFonts w:ascii="Calibri" w:hAnsi="Calibri" w:cs="Calibri"/>
                <w:sz w:val="22"/>
                <w:szCs w:val="22"/>
              </w:rPr>
              <w:t>Неиспользованный</w:t>
            </w:r>
            <w:r>
              <w:rPr>
                <w:rFonts w:ascii="Arial LatArm" w:hAnsi="Arial LatArm" w:cs="Calibri"/>
                <w:sz w:val="22"/>
                <w:szCs w:val="22"/>
              </w:rPr>
              <w:t>.</w:t>
            </w:r>
            <w:r>
              <w:rPr>
                <w:rFonts w:ascii="Arial LatArm" w:hAnsi="Arial LatArm" w:cs="Calibri"/>
                <w:b/>
                <w:bCs/>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b/>
                <w:bCs/>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31</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31221190</w:t>
            </w:r>
          </w:p>
        </w:tc>
        <w:tc>
          <w:tcPr>
            <w:tcW w:w="1704" w:type="dxa"/>
            <w:vAlign w:val="center"/>
          </w:tcPr>
          <w:p w:rsidR="006A2C14" w:rsidRDefault="006A2C14" w:rsidP="006A2C14">
            <w:pPr>
              <w:jc w:val="center"/>
              <w:rPr>
                <w:rFonts w:ascii="Arial LatArm" w:hAnsi="Arial LatArm" w:cs="Calibri"/>
              </w:rPr>
            </w:pPr>
            <w:r>
              <w:rPr>
                <w:rFonts w:ascii="Calibri" w:hAnsi="Calibri" w:cs="Calibri"/>
              </w:rPr>
              <w:t>Пускатель</w:t>
            </w:r>
            <w:r>
              <w:rPr>
                <w:rFonts w:ascii="Arial LatArm" w:hAnsi="Arial LatArm" w:cs="Calibri"/>
              </w:rPr>
              <w:t xml:space="preserve"> 95 </w:t>
            </w:r>
            <w:r>
              <w:rPr>
                <w:rFonts w:ascii="Calibri" w:hAnsi="Calibri" w:cs="Calibri"/>
              </w:rPr>
              <w:t>А</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95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трехфазный</w:t>
            </w:r>
            <w:r>
              <w:rPr>
                <w:rFonts w:ascii="Arial LatArm" w:hAnsi="Arial LatArm" w:cs="Calibri"/>
                <w:sz w:val="22"/>
                <w:szCs w:val="22"/>
              </w:rPr>
              <w:t xml:space="preserve">,  </w:t>
            </w:r>
            <w:r>
              <w:rPr>
                <w:rFonts w:ascii="Calibri" w:hAnsi="Calibri" w:cs="Calibri"/>
                <w:sz w:val="22"/>
                <w:szCs w:val="22"/>
              </w:rPr>
              <w:t>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входное</w:t>
            </w:r>
            <w:r>
              <w:rPr>
                <w:rFonts w:ascii="Arial LatArm" w:hAnsi="Arial LatArm" w:cs="Calibri"/>
                <w:sz w:val="22"/>
                <w:szCs w:val="22"/>
              </w:rPr>
              <w:t xml:space="preserve"> </w:t>
            </w:r>
            <w:r>
              <w:rPr>
                <w:rFonts w:ascii="Calibri" w:hAnsi="Calibri" w:cs="Calibri"/>
                <w:sz w:val="22"/>
                <w:szCs w:val="22"/>
              </w:rPr>
              <w:t>напряжение</w:t>
            </w:r>
            <w:r>
              <w:rPr>
                <w:rFonts w:ascii="Arial LatArm" w:hAnsi="Arial LatArm" w:cs="Calibri"/>
                <w:sz w:val="22"/>
                <w:szCs w:val="22"/>
              </w:rPr>
              <w:t xml:space="preserve">  </w:t>
            </w:r>
            <w:r>
              <w:rPr>
                <w:rFonts w:ascii="Calibri" w:hAnsi="Calibri" w:cs="Calibri"/>
                <w:sz w:val="22"/>
                <w:szCs w:val="22"/>
              </w:rPr>
              <w:t>управляющей</w:t>
            </w:r>
            <w:r>
              <w:rPr>
                <w:rFonts w:ascii="Arial LatArm" w:hAnsi="Arial LatArm" w:cs="Calibri"/>
                <w:sz w:val="22"/>
                <w:szCs w:val="22"/>
              </w:rPr>
              <w:t xml:space="preserve"> </w:t>
            </w:r>
            <w:r>
              <w:rPr>
                <w:rFonts w:ascii="Calibri" w:hAnsi="Calibri" w:cs="Calibri"/>
                <w:sz w:val="22"/>
                <w:szCs w:val="22"/>
              </w:rPr>
              <w:t>катушки</w:t>
            </w:r>
            <w:r>
              <w:rPr>
                <w:rFonts w:ascii="Arial LatArm" w:hAnsi="Arial LatArm" w:cs="Calibri"/>
                <w:sz w:val="22"/>
                <w:szCs w:val="22"/>
              </w:rPr>
              <w:t xml:space="preserve">  220 </w:t>
            </w:r>
            <w:r>
              <w:rPr>
                <w:rFonts w:ascii="Calibri" w:hAnsi="Calibri" w:cs="Calibri"/>
                <w:sz w:val="22"/>
                <w:szCs w:val="22"/>
              </w:rPr>
              <w:t>вольт</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 - 10%.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400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32</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31221190</w:t>
            </w:r>
          </w:p>
        </w:tc>
        <w:tc>
          <w:tcPr>
            <w:tcW w:w="1704" w:type="dxa"/>
            <w:vAlign w:val="center"/>
          </w:tcPr>
          <w:p w:rsidR="006A2C14" w:rsidRDefault="006A2C14" w:rsidP="006A2C14">
            <w:pPr>
              <w:jc w:val="center"/>
              <w:rPr>
                <w:rFonts w:ascii="Arial LatArm" w:hAnsi="Arial LatArm" w:cs="Calibri"/>
              </w:rPr>
            </w:pPr>
            <w:r>
              <w:rPr>
                <w:rFonts w:ascii="Calibri" w:hAnsi="Calibri" w:cs="Calibri"/>
              </w:rPr>
              <w:t>Пускатель</w:t>
            </w:r>
            <w:r>
              <w:rPr>
                <w:rFonts w:ascii="Arial LatArm" w:hAnsi="Arial LatArm" w:cs="Calibri"/>
              </w:rPr>
              <w:t xml:space="preserve"> 63 </w:t>
            </w:r>
            <w:r>
              <w:rPr>
                <w:rFonts w:ascii="Calibri" w:hAnsi="Calibri" w:cs="Calibri"/>
              </w:rPr>
              <w:t>А</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63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трехфазный</w:t>
            </w:r>
            <w:r>
              <w:rPr>
                <w:rFonts w:ascii="Arial LatArm" w:hAnsi="Arial LatArm" w:cs="Calibri"/>
                <w:sz w:val="22"/>
                <w:szCs w:val="22"/>
              </w:rPr>
              <w:t xml:space="preserve">,  </w:t>
            </w:r>
            <w:r>
              <w:rPr>
                <w:rFonts w:ascii="Calibri" w:hAnsi="Calibri" w:cs="Calibri"/>
                <w:sz w:val="22"/>
                <w:szCs w:val="22"/>
              </w:rPr>
              <w:t>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входное</w:t>
            </w:r>
            <w:r>
              <w:rPr>
                <w:rFonts w:ascii="Arial LatArm" w:hAnsi="Arial LatArm" w:cs="Calibri"/>
                <w:sz w:val="22"/>
                <w:szCs w:val="22"/>
              </w:rPr>
              <w:t xml:space="preserve"> </w:t>
            </w:r>
            <w:r>
              <w:rPr>
                <w:rFonts w:ascii="Calibri" w:hAnsi="Calibri" w:cs="Calibri"/>
                <w:sz w:val="22"/>
                <w:szCs w:val="22"/>
              </w:rPr>
              <w:t>напряжение</w:t>
            </w:r>
            <w:r>
              <w:rPr>
                <w:rFonts w:ascii="Arial LatArm" w:hAnsi="Arial LatArm" w:cs="Calibri"/>
                <w:sz w:val="22"/>
                <w:szCs w:val="22"/>
              </w:rPr>
              <w:t xml:space="preserve">  </w:t>
            </w:r>
            <w:r>
              <w:rPr>
                <w:rFonts w:ascii="Calibri" w:hAnsi="Calibri" w:cs="Calibri"/>
                <w:sz w:val="22"/>
                <w:szCs w:val="22"/>
              </w:rPr>
              <w:t>управляющей</w:t>
            </w:r>
            <w:r>
              <w:rPr>
                <w:rFonts w:ascii="Arial LatArm" w:hAnsi="Arial LatArm" w:cs="Calibri"/>
                <w:sz w:val="22"/>
                <w:szCs w:val="22"/>
              </w:rPr>
              <w:t xml:space="preserve"> </w:t>
            </w:r>
            <w:r>
              <w:rPr>
                <w:rFonts w:ascii="Calibri" w:hAnsi="Calibri" w:cs="Calibri"/>
                <w:sz w:val="22"/>
                <w:szCs w:val="22"/>
              </w:rPr>
              <w:t>катушки</w:t>
            </w:r>
            <w:r>
              <w:rPr>
                <w:rFonts w:ascii="Arial LatArm" w:hAnsi="Arial LatArm" w:cs="Calibri"/>
                <w:sz w:val="22"/>
                <w:szCs w:val="22"/>
              </w:rPr>
              <w:t xml:space="preserve">  220 </w:t>
            </w:r>
            <w:r>
              <w:rPr>
                <w:rFonts w:ascii="Calibri" w:hAnsi="Calibri" w:cs="Calibri"/>
                <w:sz w:val="22"/>
                <w:szCs w:val="22"/>
              </w:rPr>
              <w:t>вольт</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 - 10%.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400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33</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31211180</w:t>
            </w:r>
          </w:p>
        </w:tc>
        <w:tc>
          <w:tcPr>
            <w:tcW w:w="1704" w:type="dxa"/>
            <w:vAlign w:val="center"/>
          </w:tcPr>
          <w:p w:rsidR="006A2C14" w:rsidRDefault="006A2C14" w:rsidP="006A2C14">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250 </w:t>
            </w:r>
            <w:r>
              <w:rPr>
                <w:rFonts w:ascii="Calibri" w:hAnsi="Calibri" w:cs="Calibri"/>
              </w:rPr>
              <w:t>А</w:t>
            </w:r>
            <w:r>
              <w:rPr>
                <w:rFonts w:ascii="Arial LatArm" w:hAnsi="Arial LatArm" w:cs="Calibri"/>
              </w:rPr>
              <w:t xml:space="preserve"> / </w:t>
            </w:r>
            <w:r>
              <w:rPr>
                <w:rFonts w:ascii="Calibri" w:hAnsi="Calibri" w:cs="Calibri"/>
              </w:rPr>
              <w:t>трехфазный</w:t>
            </w:r>
            <w:r>
              <w:rPr>
                <w:rFonts w:ascii="Arial LatArm" w:hAnsi="Arial LatArm" w:cs="Calibri"/>
              </w:rPr>
              <w:t>/</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250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трехфазный</w:t>
            </w:r>
            <w:r>
              <w:rPr>
                <w:rFonts w:ascii="Arial LatArm" w:hAnsi="Arial LatArm" w:cs="Calibri"/>
                <w:sz w:val="22"/>
                <w:szCs w:val="22"/>
              </w:rPr>
              <w:t xml:space="preserve">,  </w:t>
            </w:r>
            <w:r>
              <w:rPr>
                <w:rFonts w:ascii="Calibri" w:hAnsi="Calibri" w:cs="Calibri"/>
                <w:sz w:val="22"/>
                <w:szCs w:val="22"/>
              </w:rPr>
              <w:t>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w:t>
            </w:r>
            <w:r>
              <w:rPr>
                <w:rFonts w:ascii="Arial LatArm" w:hAnsi="Arial LatArm" w:cs="Calibri"/>
                <w:b/>
                <w:bCs/>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 xml:space="preserve"> </w:t>
            </w:r>
            <w:r>
              <w:rPr>
                <w:rFonts w:ascii="Calibri" w:hAnsi="Calibri" w:cs="Calibri"/>
                <w:b/>
                <w:bCs/>
                <w:sz w:val="22"/>
                <w:szCs w:val="22"/>
              </w:rPr>
              <w:t>и</w:t>
            </w:r>
            <w:r>
              <w:rPr>
                <w:rFonts w:ascii="Arial LatArm" w:hAnsi="Arial LatArm" w:cs="Calibri"/>
                <w:b/>
                <w:bCs/>
                <w:sz w:val="22"/>
                <w:szCs w:val="22"/>
              </w:rPr>
              <w:t xml:space="preserve">  </w:t>
            </w:r>
            <w:r>
              <w:rPr>
                <w:rFonts w:ascii="Calibri" w:hAnsi="Calibri" w:cs="Calibri"/>
                <w:b/>
                <w:bCs/>
                <w:sz w:val="22"/>
                <w:szCs w:val="22"/>
              </w:rPr>
              <w:t>гарантийный</w:t>
            </w:r>
            <w:r>
              <w:rPr>
                <w:rFonts w:ascii="Arial LatArm" w:hAnsi="Arial LatArm" w:cs="Calibri"/>
                <w:b/>
                <w:bCs/>
                <w:sz w:val="22"/>
                <w:szCs w:val="22"/>
              </w:rPr>
              <w:t xml:space="preserve"> </w:t>
            </w:r>
            <w:r>
              <w:rPr>
                <w:rFonts w:ascii="Calibri" w:hAnsi="Calibri" w:cs="Calibri"/>
                <w:b/>
                <w:bCs/>
                <w:sz w:val="22"/>
                <w:szCs w:val="22"/>
              </w:rPr>
              <w:t>талон</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250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34</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31211180</w:t>
            </w:r>
          </w:p>
        </w:tc>
        <w:tc>
          <w:tcPr>
            <w:tcW w:w="1704" w:type="dxa"/>
            <w:vAlign w:val="center"/>
          </w:tcPr>
          <w:p w:rsidR="006A2C14" w:rsidRDefault="006A2C14" w:rsidP="006A2C14">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160 </w:t>
            </w:r>
            <w:r>
              <w:rPr>
                <w:rFonts w:ascii="Calibri" w:hAnsi="Calibri" w:cs="Calibri"/>
              </w:rPr>
              <w:t>А</w:t>
            </w:r>
            <w:r>
              <w:rPr>
                <w:rFonts w:ascii="Arial LatArm" w:hAnsi="Arial LatArm" w:cs="Calibri"/>
              </w:rPr>
              <w:t xml:space="preserve"> / </w:t>
            </w:r>
            <w:r>
              <w:rPr>
                <w:rFonts w:ascii="Calibri" w:hAnsi="Calibri" w:cs="Calibri"/>
              </w:rPr>
              <w:t>трехфазный</w:t>
            </w:r>
            <w:r>
              <w:rPr>
                <w:rFonts w:ascii="Arial LatArm" w:hAnsi="Arial LatArm" w:cs="Calibri"/>
              </w:rPr>
              <w:t>/</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160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трехфазный</w:t>
            </w:r>
            <w:r>
              <w:rPr>
                <w:rFonts w:ascii="Arial LatArm" w:hAnsi="Arial LatArm" w:cs="Calibri"/>
                <w:sz w:val="22"/>
                <w:szCs w:val="22"/>
              </w:rPr>
              <w:t xml:space="preserve">,  </w:t>
            </w:r>
            <w:r>
              <w:rPr>
                <w:rFonts w:ascii="Calibri" w:hAnsi="Calibri" w:cs="Calibri"/>
                <w:sz w:val="22"/>
                <w:szCs w:val="22"/>
              </w:rPr>
              <w:t>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w:t>
            </w:r>
            <w:r>
              <w:rPr>
                <w:rFonts w:ascii="Arial LatArm" w:hAnsi="Arial LatArm" w:cs="Calibri"/>
                <w:b/>
                <w:bCs/>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 xml:space="preserve"> </w:t>
            </w:r>
            <w:r>
              <w:rPr>
                <w:rFonts w:ascii="Calibri" w:hAnsi="Calibri" w:cs="Calibri"/>
                <w:b/>
                <w:bCs/>
                <w:sz w:val="22"/>
                <w:szCs w:val="22"/>
              </w:rPr>
              <w:t>и</w:t>
            </w:r>
            <w:r>
              <w:rPr>
                <w:rFonts w:ascii="Arial LatArm" w:hAnsi="Arial LatArm" w:cs="Calibri"/>
                <w:b/>
                <w:bCs/>
                <w:sz w:val="22"/>
                <w:szCs w:val="22"/>
              </w:rPr>
              <w:t xml:space="preserve">  </w:t>
            </w:r>
            <w:r>
              <w:rPr>
                <w:rFonts w:ascii="Calibri" w:hAnsi="Calibri" w:cs="Calibri"/>
                <w:b/>
                <w:bCs/>
                <w:sz w:val="22"/>
                <w:szCs w:val="22"/>
              </w:rPr>
              <w:t>гарантийный</w:t>
            </w:r>
            <w:r>
              <w:rPr>
                <w:rFonts w:ascii="Arial LatArm" w:hAnsi="Arial LatArm" w:cs="Calibri"/>
                <w:b/>
                <w:bCs/>
                <w:sz w:val="22"/>
                <w:szCs w:val="22"/>
              </w:rPr>
              <w:t xml:space="preserve"> </w:t>
            </w:r>
            <w:r>
              <w:rPr>
                <w:rFonts w:ascii="Calibri" w:hAnsi="Calibri" w:cs="Calibri"/>
                <w:b/>
                <w:bCs/>
                <w:sz w:val="22"/>
                <w:szCs w:val="22"/>
              </w:rPr>
              <w:t>талон</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200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35</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31211180</w:t>
            </w:r>
          </w:p>
        </w:tc>
        <w:tc>
          <w:tcPr>
            <w:tcW w:w="1704" w:type="dxa"/>
            <w:vAlign w:val="center"/>
          </w:tcPr>
          <w:p w:rsidR="006A2C14" w:rsidRDefault="006A2C14" w:rsidP="006A2C14">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100 </w:t>
            </w:r>
            <w:r>
              <w:rPr>
                <w:rFonts w:ascii="Calibri" w:hAnsi="Calibri" w:cs="Calibri"/>
              </w:rPr>
              <w:t>А</w:t>
            </w:r>
            <w:r>
              <w:rPr>
                <w:rFonts w:ascii="Arial LatArm" w:hAnsi="Arial LatArm" w:cs="Calibri"/>
              </w:rPr>
              <w:t xml:space="preserve"> / </w:t>
            </w:r>
            <w:r>
              <w:rPr>
                <w:rFonts w:ascii="Calibri" w:hAnsi="Calibri" w:cs="Calibri"/>
              </w:rPr>
              <w:t>трехфазный</w:t>
            </w:r>
            <w:r>
              <w:rPr>
                <w:rFonts w:ascii="Arial LatArm" w:hAnsi="Arial LatArm" w:cs="Calibri"/>
              </w:rPr>
              <w:t>/</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100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трехфазный</w:t>
            </w:r>
            <w:r>
              <w:rPr>
                <w:rFonts w:ascii="Arial LatArm" w:hAnsi="Arial LatArm" w:cs="Calibri"/>
                <w:sz w:val="22"/>
                <w:szCs w:val="22"/>
              </w:rPr>
              <w:t xml:space="preserve">,  </w:t>
            </w:r>
            <w:r>
              <w:rPr>
                <w:rFonts w:ascii="Calibri" w:hAnsi="Calibri" w:cs="Calibri"/>
                <w:sz w:val="22"/>
                <w:szCs w:val="22"/>
              </w:rPr>
              <w:t>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w:t>
            </w:r>
            <w:r>
              <w:rPr>
                <w:rFonts w:ascii="Arial LatArm" w:hAnsi="Arial LatArm" w:cs="Calibri"/>
                <w:b/>
                <w:bCs/>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lastRenderedPageBreak/>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 xml:space="preserve"> </w:t>
            </w:r>
            <w:r>
              <w:rPr>
                <w:rFonts w:ascii="Calibri" w:hAnsi="Calibri" w:cs="Calibri"/>
                <w:b/>
                <w:bCs/>
                <w:sz w:val="22"/>
                <w:szCs w:val="22"/>
              </w:rPr>
              <w:t>и</w:t>
            </w:r>
            <w:r>
              <w:rPr>
                <w:rFonts w:ascii="Arial LatArm" w:hAnsi="Arial LatArm" w:cs="Calibri"/>
                <w:b/>
                <w:bCs/>
                <w:sz w:val="22"/>
                <w:szCs w:val="22"/>
              </w:rPr>
              <w:t xml:space="preserve">  </w:t>
            </w:r>
            <w:r>
              <w:rPr>
                <w:rFonts w:ascii="Calibri" w:hAnsi="Calibri" w:cs="Calibri"/>
                <w:b/>
                <w:bCs/>
                <w:sz w:val="22"/>
                <w:szCs w:val="22"/>
              </w:rPr>
              <w:t>гарантийный</w:t>
            </w:r>
            <w:r>
              <w:rPr>
                <w:rFonts w:ascii="Arial LatArm" w:hAnsi="Arial LatArm" w:cs="Calibri"/>
                <w:b/>
                <w:bCs/>
                <w:sz w:val="22"/>
                <w:szCs w:val="22"/>
              </w:rPr>
              <w:t xml:space="preserve"> </w:t>
            </w:r>
            <w:r>
              <w:rPr>
                <w:rFonts w:ascii="Calibri" w:hAnsi="Calibri" w:cs="Calibri"/>
                <w:b/>
                <w:bCs/>
                <w:sz w:val="22"/>
                <w:szCs w:val="22"/>
              </w:rPr>
              <w:t>талон</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lastRenderedPageBreak/>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70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lastRenderedPageBreak/>
              <w:t>36</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31211180</w:t>
            </w:r>
          </w:p>
        </w:tc>
        <w:tc>
          <w:tcPr>
            <w:tcW w:w="1704" w:type="dxa"/>
            <w:vAlign w:val="center"/>
          </w:tcPr>
          <w:p w:rsidR="006A2C14" w:rsidRDefault="006A2C14" w:rsidP="006A2C14">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100 </w:t>
            </w:r>
            <w:r>
              <w:rPr>
                <w:rFonts w:ascii="Calibri" w:hAnsi="Calibri" w:cs="Calibri"/>
              </w:rPr>
              <w:t>А</w:t>
            </w:r>
            <w:r>
              <w:rPr>
                <w:rFonts w:ascii="Arial LatArm" w:hAnsi="Arial LatArm" w:cs="Calibri"/>
              </w:rPr>
              <w:t xml:space="preserve"> </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10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однофазный</w:t>
            </w:r>
            <w:r>
              <w:rPr>
                <w:rFonts w:ascii="Arial LatArm" w:hAnsi="Arial LatArm" w:cs="Calibri"/>
                <w:sz w:val="22"/>
                <w:szCs w:val="22"/>
              </w:rPr>
              <w:t xml:space="preserve">, </w:t>
            </w:r>
            <w:r>
              <w:rPr>
                <w:rFonts w:ascii="Calibri" w:hAnsi="Calibri" w:cs="Calibri"/>
                <w:sz w:val="22"/>
                <w:szCs w:val="22"/>
              </w:rPr>
              <w:t>входное</w:t>
            </w:r>
            <w:r>
              <w:rPr>
                <w:rFonts w:ascii="Arial LatArm" w:hAnsi="Arial LatArm" w:cs="Calibri"/>
                <w:sz w:val="22"/>
                <w:szCs w:val="22"/>
              </w:rPr>
              <w:t xml:space="preserve"> </w:t>
            </w:r>
            <w:r>
              <w:rPr>
                <w:rFonts w:ascii="Calibri" w:hAnsi="Calibri" w:cs="Calibri"/>
                <w:sz w:val="22"/>
                <w:szCs w:val="22"/>
              </w:rPr>
              <w:t>напряжение</w:t>
            </w:r>
            <w:r>
              <w:rPr>
                <w:rFonts w:ascii="Arial LatArm" w:hAnsi="Arial LatArm" w:cs="Calibri"/>
                <w:sz w:val="22"/>
                <w:szCs w:val="22"/>
              </w:rPr>
              <w:t xml:space="preserve"> 220 </w:t>
            </w:r>
            <w:r>
              <w:rPr>
                <w:rFonts w:ascii="Calibri" w:hAnsi="Calibri" w:cs="Calibri"/>
                <w:sz w:val="22"/>
                <w:szCs w:val="22"/>
              </w:rPr>
              <w:t>вольт</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 - 10%,  </w:t>
            </w:r>
            <w:r>
              <w:rPr>
                <w:rFonts w:ascii="Calibri" w:hAnsi="Calibri" w:cs="Calibri"/>
                <w:sz w:val="22"/>
                <w:szCs w:val="22"/>
              </w:rPr>
              <w:t>чачастота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10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37</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31211180</w:t>
            </w:r>
          </w:p>
        </w:tc>
        <w:tc>
          <w:tcPr>
            <w:tcW w:w="1704" w:type="dxa"/>
            <w:vAlign w:val="center"/>
          </w:tcPr>
          <w:p w:rsidR="006A2C14" w:rsidRDefault="006A2C14" w:rsidP="006A2C14">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63 </w:t>
            </w:r>
            <w:r>
              <w:rPr>
                <w:rFonts w:ascii="Calibri" w:hAnsi="Calibri" w:cs="Calibri"/>
              </w:rPr>
              <w:t>А</w:t>
            </w:r>
            <w:r>
              <w:rPr>
                <w:rFonts w:ascii="Arial LatArm" w:hAnsi="Arial LatArm" w:cs="Calibri"/>
              </w:rPr>
              <w:t xml:space="preserve"> </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63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однофазный</w:t>
            </w:r>
            <w:r>
              <w:rPr>
                <w:rFonts w:ascii="Arial LatArm" w:hAnsi="Arial LatArm" w:cs="Calibri"/>
                <w:sz w:val="22"/>
                <w:szCs w:val="22"/>
              </w:rPr>
              <w:t xml:space="preserve">, </w:t>
            </w:r>
            <w:r>
              <w:rPr>
                <w:rFonts w:ascii="Calibri" w:hAnsi="Calibri" w:cs="Calibri"/>
                <w:sz w:val="22"/>
                <w:szCs w:val="22"/>
              </w:rPr>
              <w:t>входное</w:t>
            </w:r>
            <w:r>
              <w:rPr>
                <w:rFonts w:ascii="Arial LatArm" w:hAnsi="Arial LatArm" w:cs="Calibri"/>
                <w:sz w:val="22"/>
                <w:szCs w:val="22"/>
              </w:rPr>
              <w:t xml:space="preserve"> </w:t>
            </w:r>
            <w:r>
              <w:rPr>
                <w:rFonts w:ascii="Calibri" w:hAnsi="Calibri" w:cs="Calibri"/>
                <w:sz w:val="22"/>
                <w:szCs w:val="22"/>
              </w:rPr>
              <w:t>напряжение</w:t>
            </w:r>
            <w:r>
              <w:rPr>
                <w:rFonts w:ascii="Arial LatArm" w:hAnsi="Arial LatArm" w:cs="Calibri"/>
                <w:sz w:val="22"/>
                <w:szCs w:val="22"/>
              </w:rPr>
              <w:t xml:space="preserve"> 220 </w:t>
            </w:r>
            <w:r>
              <w:rPr>
                <w:rFonts w:ascii="Calibri" w:hAnsi="Calibri" w:cs="Calibri"/>
                <w:sz w:val="22"/>
                <w:szCs w:val="22"/>
              </w:rPr>
              <w:t>вольт</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 - 10%,  </w:t>
            </w:r>
            <w:r>
              <w:rPr>
                <w:rFonts w:ascii="Calibri" w:hAnsi="Calibri" w:cs="Calibri"/>
                <w:sz w:val="22"/>
                <w:szCs w:val="22"/>
              </w:rPr>
              <w:t>чачастота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38</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31211180</w:t>
            </w:r>
          </w:p>
        </w:tc>
        <w:tc>
          <w:tcPr>
            <w:tcW w:w="1704" w:type="dxa"/>
            <w:vAlign w:val="center"/>
          </w:tcPr>
          <w:p w:rsidR="006A2C14" w:rsidRDefault="006A2C14" w:rsidP="006A2C14">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32 </w:t>
            </w:r>
            <w:r>
              <w:rPr>
                <w:rFonts w:ascii="Calibri" w:hAnsi="Calibri" w:cs="Calibri"/>
              </w:rPr>
              <w:t>А</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32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однофазный</w:t>
            </w:r>
            <w:r>
              <w:rPr>
                <w:rFonts w:ascii="Arial LatArm" w:hAnsi="Arial LatArm" w:cs="Calibri"/>
                <w:sz w:val="22"/>
                <w:szCs w:val="22"/>
              </w:rPr>
              <w:t xml:space="preserve">, </w:t>
            </w:r>
            <w:r>
              <w:rPr>
                <w:rFonts w:ascii="Calibri" w:hAnsi="Calibri" w:cs="Calibri"/>
                <w:sz w:val="22"/>
                <w:szCs w:val="22"/>
              </w:rPr>
              <w:t>входное</w:t>
            </w:r>
            <w:r>
              <w:rPr>
                <w:rFonts w:ascii="Arial LatArm" w:hAnsi="Arial LatArm" w:cs="Calibri"/>
                <w:sz w:val="22"/>
                <w:szCs w:val="22"/>
              </w:rPr>
              <w:t xml:space="preserve"> </w:t>
            </w:r>
            <w:r>
              <w:rPr>
                <w:rFonts w:ascii="Calibri" w:hAnsi="Calibri" w:cs="Calibri"/>
                <w:sz w:val="22"/>
                <w:szCs w:val="22"/>
              </w:rPr>
              <w:t>напряжение</w:t>
            </w:r>
            <w:r>
              <w:rPr>
                <w:rFonts w:ascii="Arial LatArm" w:hAnsi="Arial LatArm" w:cs="Calibri"/>
                <w:sz w:val="22"/>
                <w:szCs w:val="22"/>
              </w:rPr>
              <w:t xml:space="preserve"> 220 </w:t>
            </w:r>
            <w:r>
              <w:rPr>
                <w:rFonts w:ascii="Calibri" w:hAnsi="Calibri" w:cs="Calibri"/>
                <w:sz w:val="22"/>
                <w:szCs w:val="22"/>
              </w:rPr>
              <w:t>вольт</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 - 10%,  </w:t>
            </w:r>
            <w:r>
              <w:rPr>
                <w:rFonts w:ascii="Calibri" w:hAnsi="Calibri" w:cs="Calibri"/>
                <w:sz w:val="22"/>
                <w:szCs w:val="22"/>
              </w:rPr>
              <w:t>чачастота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600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39</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31211180</w:t>
            </w:r>
          </w:p>
        </w:tc>
        <w:tc>
          <w:tcPr>
            <w:tcW w:w="1704" w:type="dxa"/>
            <w:vAlign w:val="center"/>
          </w:tcPr>
          <w:p w:rsidR="006A2C14" w:rsidRDefault="006A2C14" w:rsidP="006A2C14">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25 </w:t>
            </w:r>
            <w:r>
              <w:rPr>
                <w:rFonts w:ascii="Calibri" w:hAnsi="Calibri" w:cs="Calibri"/>
              </w:rPr>
              <w:t>А</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25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однофазный</w:t>
            </w:r>
            <w:r>
              <w:rPr>
                <w:rFonts w:ascii="Arial LatArm" w:hAnsi="Arial LatArm" w:cs="Calibri"/>
                <w:sz w:val="22"/>
                <w:szCs w:val="22"/>
              </w:rPr>
              <w:t xml:space="preserve">, </w:t>
            </w:r>
            <w:r>
              <w:rPr>
                <w:rFonts w:ascii="Calibri" w:hAnsi="Calibri" w:cs="Calibri"/>
                <w:sz w:val="22"/>
                <w:szCs w:val="22"/>
              </w:rPr>
              <w:t>входное</w:t>
            </w:r>
            <w:r>
              <w:rPr>
                <w:rFonts w:ascii="Arial LatArm" w:hAnsi="Arial LatArm" w:cs="Calibri"/>
                <w:sz w:val="22"/>
                <w:szCs w:val="22"/>
              </w:rPr>
              <w:t xml:space="preserve"> </w:t>
            </w:r>
            <w:r>
              <w:rPr>
                <w:rFonts w:ascii="Calibri" w:hAnsi="Calibri" w:cs="Calibri"/>
                <w:sz w:val="22"/>
                <w:szCs w:val="22"/>
              </w:rPr>
              <w:t>напряжение</w:t>
            </w:r>
            <w:r>
              <w:rPr>
                <w:rFonts w:ascii="Arial LatArm" w:hAnsi="Arial LatArm" w:cs="Calibri"/>
                <w:sz w:val="22"/>
                <w:szCs w:val="22"/>
              </w:rPr>
              <w:t xml:space="preserve"> 220 </w:t>
            </w:r>
            <w:r>
              <w:rPr>
                <w:rFonts w:ascii="Calibri" w:hAnsi="Calibri" w:cs="Calibri"/>
                <w:sz w:val="22"/>
                <w:szCs w:val="22"/>
              </w:rPr>
              <w:t>вольт</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 - 10%,  </w:t>
            </w:r>
            <w:r>
              <w:rPr>
                <w:rFonts w:ascii="Calibri" w:hAnsi="Calibri" w:cs="Calibri"/>
                <w:sz w:val="22"/>
                <w:szCs w:val="22"/>
              </w:rPr>
              <w:t>чачастота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400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40</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31211180</w:t>
            </w:r>
          </w:p>
        </w:tc>
        <w:tc>
          <w:tcPr>
            <w:tcW w:w="1704" w:type="dxa"/>
            <w:vAlign w:val="center"/>
          </w:tcPr>
          <w:p w:rsidR="006A2C14" w:rsidRDefault="006A2C14" w:rsidP="006A2C14">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16 </w:t>
            </w:r>
            <w:r>
              <w:rPr>
                <w:rFonts w:ascii="Calibri" w:hAnsi="Calibri" w:cs="Calibri"/>
              </w:rPr>
              <w:t>А</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16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однофазный</w:t>
            </w:r>
            <w:r>
              <w:rPr>
                <w:rFonts w:ascii="Arial LatArm" w:hAnsi="Arial LatArm" w:cs="Calibri"/>
                <w:sz w:val="22"/>
                <w:szCs w:val="22"/>
              </w:rPr>
              <w:t xml:space="preserve">, </w:t>
            </w:r>
            <w:r>
              <w:rPr>
                <w:rFonts w:ascii="Calibri" w:hAnsi="Calibri" w:cs="Calibri"/>
                <w:sz w:val="22"/>
                <w:szCs w:val="22"/>
              </w:rPr>
              <w:t>входное</w:t>
            </w:r>
            <w:r>
              <w:rPr>
                <w:rFonts w:ascii="Arial LatArm" w:hAnsi="Arial LatArm" w:cs="Calibri"/>
                <w:sz w:val="22"/>
                <w:szCs w:val="22"/>
              </w:rPr>
              <w:t xml:space="preserve"> </w:t>
            </w:r>
            <w:r>
              <w:rPr>
                <w:rFonts w:ascii="Calibri" w:hAnsi="Calibri" w:cs="Calibri"/>
                <w:sz w:val="22"/>
                <w:szCs w:val="22"/>
              </w:rPr>
              <w:t>напряжение</w:t>
            </w:r>
            <w:r>
              <w:rPr>
                <w:rFonts w:ascii="Arial LatArm" w:hAnsi="Arial LatArm" w:cs="Calibri"/>
                <w:sz w:val="22"/>
                <w:szCs w:val="22"/>
              </w:rPr>
              <w:t xml:space="preserve"> 220 </w:t>
            </w:r>
            <w:r>
              <w:rPr>
                <w:rFonts w:ascii="Calibri" w:hAnsi="Calibri" w:cs="Calibri"/>
                <w:sz w:val="22"/>
                <w:szCs w:val="22"/>
              </w:rPr>
              <w:t>вольт</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 - 10%,  </w:t>
            </w:r>
            <w:r>
              <w:rPr>
                <w:rFonts w:ascii="Calibri" w:hAnsi="Calibri" w:cs="Calibri"/>
                <w:sz w:val="22"/>
                <w:szCs w:val="22"/>
              </w:rPr>
              <w:t>чачастота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lastRenderedPageBreak/>
              <w:t>41</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31211180</w:t>
            </w:r>
          </w:p>
        </w:tc>
        <w:tc>
          <w:tcPr>
            <w:tcW w:w="1704" w:type="dxa"/>
            <w:vAlign w:val="center"/>
          </w:tcPr>
          <w:p w:rsidR="006A2C14" w:rsidRDefault="006A2C14" w:rsidP="006A2C14">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6 </w:t>
            </w:r>
            <w:r>
              <w:rPr>
                <w:rFonts w:ascii="Calibri" w:hAnsi="Calibri" w:cs="Calibri"/>
              </w:rPr>
              <w:t>А</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Arial LatArm" w:hAnsi="Arial LatArm" w:cs="Calibri"/>
                <w:sz w:val="22"/>
                <w:szCs w:val="22"/>
              </w:rPr>
              <w:t xml:space="preserve">6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однофазный</w:t>
            </w:r>
            <w:r>
              <w:rPr>
                <w:rFonts w:ascii="Arial LatArm" w:hAnsi="Arial LatArm" w:cs="Calibri"/>
                <w:sz w:val="22"/>
                <w:szCs w:val="22"/>
              </w:rPr>
              <w:t xml:space="preserve">, </w:t>
            </w:r>
            <w:r>
              <w:rPr>
                <w:rFonts w:ascii="Calibri" w:hAnsi="Calibri" w:cs="Calibri"/>
                <w:sz w:val="22"/>
                <w:szCs w:val="22"/>
              </w:rPr>
              <w:t>входное</w:t>
            </w:r>
            <w:r>
              <w:rPr>
                <w:rFonts w:ascii="Arial LatArm" w:hAnsi="Arial LatArm" w:cs="Calibri"/>
                <w:sz w:val="22"/>
                <w:szCs w:val="22"/>
              </w:rPr>
              <w:t xml:space="preserve"> </w:t>
            </w:r>
            <w:r>
              <w:rPr>
                <w:rFonts w:ascii="Calibri" w:hAnsi="Calibri" w:cs="Calibri"/>
                <w:sz w:val="22"/>
                <w:szCs w:val="22"/>
              </w:rPr>
              <w:t>напряжение</w:t>
            </w:r>
            <w:r>
              <w:rPr>
                <w:rFonts w:ascii="Arial LatArm" w:hAnsi="Arial LatArm" w:cs="Calibri"/>
                <w:sz w:val="22"/>
                <w:szCs w:val="22"/>
              </w:rPr>
              <w:t xml:space="preserve"> 220 </w:t>
            </w:r>
            <w:r>
              <w:rPr>
                <w:rFonts w:ascii="Calibri" w:hAnsi="Calibri" w:cs="Calibri"/>
                <w:sz w:val="22"/>
                <w:szCs w:val="22"/>
              </w:rPr>
              <w:t>вольт</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 - 10%,  </w:t>
            </w:r>
            <w:r>
              <w:rPr>
                <w:rFonts w:ascii="Calibri" w:hAnsi="Calibri" w:cs="Calibri"/>
                <w:sz w:val="22"/>
                <w:szCs w:val="22"/>
              </w:rPr>
              <w:t>чачастота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550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42</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31681700</w:t>
            </w:r>
          </w:p>
        </w:tc>
        <w:tc>
          <w:tcPr>
            <w:tcW w:w="1704" w:type="dxa"/>
            <w:vAlign w:val="center"/>
          </w:tcPr>
          <w:p w:rsidR="006A2C14" w:rsidRDefault="006A2C14" w:rsidP="006A2C14">
            <w:pPr>
              <w:rPr>
                <w:rFonts w:ascii="Arial LatArm" w:hAnsi="Arial LatArm" w:cs="Calibri"/>
              </w:rPr>
            </w:pPr>
            <w:r>
              <w:rPr>
                <w:rFonts w:ascii="Calibri" w:hAnsi="Calibri" w:cs="Calibri"/>
              </w:rPr>
              <w:t>Разделительная</w:t>
            </w:r>
            <w:r>
              <w:rPr>
                <w:rFonts w:ascii="Arial LatArm" w:hAnsi="Arial LatArm" w:cs="Calibri"/>
              </w:rPr>
              <w:t xml:space="preserve"> </w:t>
            </w:r>
            <w:r>
              <w:rPr>
                <w:rFonts w:ascii="Calibri" w:hAnsi="Calibri" w:cs="Calibri"/>
              </w:rPr>
              <w:t>коробка</w:t>
            </w:r>
            <w:r>
              <w:rPr>
                <w:rFonts w:ascii="Arial LatArm" w:hAnsi="Arial LatArm" w:cs="Calibri"/>
              </w:rPr>
              <w:t xml:space="preserve"> </w:t>
            </w:r>
            <w:r>
              <w:rPr>
                <w:rFonts w:ascii="Calibri" w:hAnsi="Calibri" w:cs="Calibri"/>
              </w:rPr>
              <w:t>пластмассовая</w:t>
            </w:r>
            <w:r>
              <w:rPr>
                <w:rFonts w:ascii="Arial LatArm" w:hAnsi="Arial LatArm" w:cs="Calibri"/>
              </w:rPr>
              <w:t xml:space="preserve"> 250*195*96 </w:t>
            </w:r>
            <w:r>
              <w:rPr>
                <w:rFonts w:ascii="Calibri" w:hAnsi="Calibri" w:cs="Calibri"/>
              </w:rPr>
              <w:t>мм</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rPr>
            </w:pPr>
            <w:r>
              <w:rPr>
                <w:rFonts w:ascii="Calibri" w:hAnsi="Calibri" w:cs="Calibri"/>
              </w:rPr>
              <w:t>Пластмассовая</w:t>
            </w:r>
            <w:r>
              <w:rPr>
                <w:rFonts w:ascii="Arial LatArm" w:hAnsi="Arial LatArm" w:cs="Calibri"/>
              </w:rPr>
              <w:t xml:space="preserve">, </w:t>
            </w:r>
            <w:r>
              <w:rPr>
                <w:rFonts w:ascii="Calibri" w:hAnsi="Calibri" w:cs="Calibri"/>
              </w:rPr>
              <w:t>герметичная</w:t>
            </w:r>
            <w:r>
              <w:rPr>
                <w:rFonts w:ascii="Arial LatArm" w:hAnsi="Arial LatArm" w:cs="Calibri"/>
              </w:rPr>
              <w:t xml:space="preserve">, </w:t>
            </w:r>
            <w:r>
              <w:rPr>
                <w:rFonts w:ascii="Calibri" w:hAnsi="Calibri" w:cs="Calibri"/>
              </w:rPr>
              <w:t>размер</w:t>
            </w:r>
            <w:r>
              <w:rPr>
                <w:rFonts w:ascii="Arial LatArm" w:hAnsi="Arial LatArm" w:cs="Calibri"/>
              </w:rPr>
              <w:t xml:space="preserve"> </w:t>
            </w:r>
            <w:r>
              <w:rPr>
                <w:rFonts w:ascii="Calibri" w:hAnsi="Calibri" w:cs="Calibri"/>
              </w:rPr>
              <w:t>сторон</w:t>
            </w:r>
            <w:r>
              <w:rPr>
                <w:rFonts w:ascii="Arial LatArm" w:hAnsi="Arial LatArm" w:cs="Calibri"/>
              </w:rPr>
              <w:t xml:space="preserve"> 250*195 </w:t>
            </w:r>
            <w:r>
              <w:rPr>
                <w:rFonts w:ascii="Calibri" w:hAnsi="Calibri" w:cs="Calibri"/>
              </w:rPr>
              <w:t>см</w:t>
            </w:r>
            <w:r>
              <w:rPr>
                <w:rFonts w:ascii="Arial LatArm" w:hAnsi="Arial LatArm" w:cs="Calibri"/>
              </w:rPr>
              <w:t xml:space="preserve">, </w:t>
            </w:r>
            <w:r>
              <w:rPr>
                <w:rFonts w:ascii="Calibri" w:hAnsi="Calibri" w:cs="Calibri"/>
              </w:rPr>
              <w:t>глубина</w:t>
            </w:r>
            <w:r>
              <w:rPr>
                <w:rFonts w:ascii="Arial LatArm" w:hAnsi="Arial LatArm" w:cs="Calibri"/>
              </w:rPr>
              <w:t xml:space="preserve"> 96</w:t>
            </w:r>
            <w:r>
              <w:rPr>
                <w:rFonts w:ascii="Calibri" w:hAnsi="Calibri" w:cs="Calibri"/>
              </w:rPr>
              <w:t>мм</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закрывающейся</w:t>
            </w:r>
            <w:r>
              <w:rPr>
                <w:rFonts w:ascii="Arial LatArm" w:hAnsi="Arial LatArm" w:cs="Calibri"/>
              </w:rPr>
              <w:t xml:space="preserve"> </w:t>
            </w:r>
            <w:r>
              <w:rPr>
                <w:rFonts w:ascii="Calibri" w:hAnsi="Calibri" w:cs="Calibri"/>
              </w:rPr>
              <w:t>крышкой</w:t>
            </w:r>
            <w:r>
              <w:rPr>
                <w:rFonts w:ascii="Arial LatArm" w:hAnsi="Arial LatArm" w:cs="Calibri"/>
              </w:rPr>
              <w:t xml:space="preserve">, </w:t>
            </w:r>
            <w:r>
              <w:rPr>
                <w:rFonts w:ascii="Calibri" w:hAnsi="Calibri" w:cs="Calibri"/>
              </w:rPr>
              <w:t>которая</w:t>
            </w:r>
            <w:r>
              <w:rPr>
                <w:rFonts w:ascii="Arial LatArm" w:hAnsi="Arial LatArm" w:cs="Calibri"/>
              </w:rPr>
              <w:t xml:space="preserve">  </w:t>
            </w:r>
            <w:r>
              <w:rPr>
                <w:rFonts w:ascii="Calibri" w:hAnsi="Calibri" w:cs="Calibri"/>
              </w:rPr>
              <w:t>крепится</w:t>
            </w:r>
            <w:r>
              <w:rPr>
                <w:rFonts w:ascii="Arial LatArm" w:hAnsi="Arial LatArm" w:cs="Calibri"/>
              </w:rPr>
              <w:t xml:space="preserve"> </w:t>
            </w:r>
            <w:r>
              <w:rPr>
                <w:rFonts w:ascii="Calibri" w:hAnsi="Calibri" w:cs="Calibri"/>
              </w:rPr>
              <w:t>болтами</w:t>
            </w:r>
            <w:r>
              <w:rPr>
                <w:rFonts w:ascii="Arial LatArm" w:hAnsi="Arial LatArm" w:cs="Calibri"/>
              </w:rPr>
              <w:t xml:space="preserve">, </w:t>
            </w:r>
            <w:r>
              <w:rPr>
                <w:rFonts w:ascii="Calibri" w:hAnsi="Calibri" w:cs="Calibri"/>
              </w:rPr>
              <w:t>неиспользованная</w:t>
            </w:r>
            <w:r>
              <w:rPr>
                <w:rFonts w:ascii="Arial LatArm" w:hAnsi="Arial LatArm" w:cs="Calibri"/>
              </w:rPr>
              <w:t xml:space="preserve">.            </w:t>
            </w:r>
          </w:p>
        </w:tc>
        <w:tc>
          <w:tcPr>
            <w:tcW w:w="851" w:type="dxa"/>
            <w:vAlign w:val="center"/>
          </w:tcPr>
          <w:p w:rsidR="006A2C14" w:rsidRDefault="006A2C14" w:rsidP="006A2C14">
            <w:pPr>
              <w:jc w:val="center"/>
              <w:rPr>
                <w:rFonts w:ascii="Arial LatArm" w:hAnsi="Arial LatArm" w:cs="Calibri"/>
              </w:rPr>
            </w:pPr>
            <w:r>
              <w:rPr>
                <w:rFonts w:ascii="Calibri" w:hAnsi="Calibri" w:cs="Calibri"/>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550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t>43</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31682110</w:t>
            </w:r>
          </w:p>
        </w:tc>
        <w:tc>
          <w:tcPr>
            <w:tcW w:w="1704" w:type="dxa"/>
            <w:vAlign w:val="center"/>
          </w:tcPr>
          <w:p w:rsidR="006A2C14" w:rsidRDefault="006A2C14" w:rsidP="006A2C14">
            <w:pPr>
              <w:jc w:val="center"/>
              <w:rPr>
                <w:rFonts w:ascii="Arial LatRus" w:hAnsi="Arial LatRus" w:cs="Calibri"/>
              </w:rPr>
            </w:pPr>
            <w:r>
              <w:rPr>
                <w:rFonts w:ascii="Calibri" w:hAnsi="Calibri" w:cs="Calibri"/>
              </w:rPr>
              <w:t>Металлический</w:t>
            </w:r>
            <w:r>
              <w:rPr>
                <w:rFonts w:ascii="Arial LatRus" w:hAnsi="Arial LatRus" w:cs="Calibri"/>
              </w:rPr>
              <w:t xml:space="preserve"> </w:t>
            </w:r>
            <w:r>
              <w:rPr>
                <w:rFonts w:ascii="Calibri" w:hAnsi="Calibri" w:cs="Calibri"/>
              </w:rPr>
              <w:t>ящик</w:t>
            </w:r>
            <w:r>
              <w:rPr>
                <w:rFonts w:ascii="Arial LatRus" w:hAnsi="Arial LatRus" w:cs="Calibri"/>
              </w:rPr>
              <w:t>, /</w:t>
            </w:r>
            <w:r>
              <w:rPr>
                <w:rFonts w:ascii="Calibri" w:hAnsi="Calibri" w:cs="Calibri"/>
              </w:rPr>
              <w:t>герметичный</w:t>
            </w:r>
            <w:r>
              <w:rPr>
                <w:rFonts w:ascii="Arial LatRus" w:hAnsi="Arial LatRus" w:cs="Calibri"/>
              </w:rPr>
              <w:t>/</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Стальной</w:t>
            </w:r>
            <w:r>
              <w:rPr>
                <w:rFonts w:ascii="Arial LatArm" w:hAnsi="Arial LatArm" w:cs="Calibri"/>
                <w:sz w:val="22"/>
                <w:szCs w:val="22"/>
              </w:rPr>
              <w:t xml:space="preserve">, </w:t>
            </w:r>
            <w:r>
              <w:rPr>
                <w:rFonts w:ascii="Calibri" w:hAnsi="Calibri" w:cs="Calibri"/>
                <w:sz w:val="22"/>
                <w:szCs w:val="22"/>
              </w:rPr>
              <w:t>герметичный</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IP 55,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наружного</w:t>
            </w:r>
            <w:r>
              <w:rPr>
                <w:rFonts w:ascii="Arial LatArm" w:hAnsi="Arial LatArm" w:cs="Calibri"/>
                <w:sz w:val="22"/>
                <w:szCs w:val="22"/>
              </w:rPr>
              <w:t xml:space="preserve"> </w:t>
            </w:r>
            <w:r>
              <w:rPr>
                <w:rFonts w:ascii="Calibri" w:hAnsi="Calibri" w:cs="Calibri"/>
                <w:sz w:val="22"/>
                <w:szCs w:val="22"/>
              </w:rPr>
              <w:t>использования</w:t>
            </w:r>
            <w:r>
              <w:rPr>
                <w:rFonts w:ascii="Arial LatArm" w:hAnsi="Arial LatArm" w:cs="Calibri"/>
                <w:sz w:val="22"/>
                <w:szCs w:val="22"/>
              </w:rPr>
              <w:t xml:space="preserve">, </w:t>
            </w:r>
            <w:r>
              <w:rPr>
                <w:rFonts w:ascii="Calibri" w:hAnsi="Calibri" w:cs="Calibri"/>
                <w:sz w:val="22"/>
                <w:szCs w:val="22"/>
              </w:rPr>
              <w:t>защищен</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w:t>
            </w:r>
            <w:r>
              <w:rPr>
                <w:rFonts w:ascii="Calibri" w:hAnsi="Calibri" w:cs="Calibri"/>
                <w:sz w:val="22"/>
                <w:szCs w:val="22"/>
              </w:rPr>
              <w:t>пыли</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дождя</w:t>
            </w:r>
            <w:r>
              <w:rPr>
                <w:rFonts w:ascii="Arial LatArm" w:hAnsi="Arial LatArm" w:cs="Calibri"/>
                <w:sz w:val="22"/>
                <w:szCs w:val="22"/>
              </w:rPr>
              <w:t xml:space="preserve">. </w:t>
            </w:r>
            <w:r>
              <w:rPr>
                <w:rFonts w:ascii="Calibri" w:hAnsi="Calibri" w:cs="Calibri"/>
                <w:sz w:val="22"/>
                <w:szCs w:val="22"/>
              </w:rPr>
              <w:t>Верхняя</w:t>
            </w:r>
            <w:r>
              <w:rPr>
                <w:rFonts w:ascii="Arial LatArm" w:hAnsi="Arial LatArm" w:cs="Calibri"/>
                <w:sz w:val="22"/>
                <w:szCs w:val="22"/>
              </w:rPr>
              <w:t xml:space="preserve"> </w:t>
            </w:r>
            <w:r>
              <w:rPr>
                <w:rFonts w:ascii="Calibri" w:hAnsi="Calibri" w:cs="Calibri"/>
                <w:sz w:val="22"/>
                <w:szCs w:val="22"/>
              </w:rPr>
              <w:t>часть</w:t>
            </w:r>
            <w:r>
              <w:rPr>
                <w:rFonts w:ascii="Arial LatArm" w:hAnsi="Arial LatArm" w:cs="Calibri"/>
                <w:sz w:val="22"/>
                <w:szCs w:val="22"/>
              </w:rPr>
              <w:t xml:space="preserve"> </w:t>
            </w:r>
            <w:r>
              <w:rPr>
                <w:rFonts w:ascii="Calibri" w:hAnsi="Calibri" w:cs="Calibri"/>
                <w:sz w:val="22"/>
                <w:szCs w:val="22"/>
              </w:rPr>
              <w:t>ящика</w:t>
            </w:r>
            <w:r>
              <w:rPr>
                <w:rFonts w:ascii="Arial LatArm" w:hAnsi="Arial LatArm" w:cs="Calibri"/>
                <w:sz w:val="22"/>
                <w:szCs w:val="22"/>
              </w:rPr>
              <w:t xml:space="preserve"> </w:t>
            </w:r>
            <w:r>
              <w:rPr>
                <w:rFonts w:ascii="Calibri" w:hAnsi="Calibri" w:cs="Calibri"/>
                <w:sz w:val="22"/>
                <w:szCs w:val="22"/>
              </w:rPr>
              <w:t>должна</w:t>
            </w:r>
            <w:r>
              <w:rPr>
                <w:rFonts w:ascii="Arial LatArm" w:hAnsi="Arial LatArm" w:cs="Calibri"/>
                <w:sz w:val="22"/>
                <w:szCs w:val="22"/>
              </w:rPr>
              <w:t xml:space="preserve"> </w:t>
            </w:r>
            <w:r>
              <w:rPr>
                <w:rFonts w:ascii="Calibri" w:hAnsi="Calibri" w:cs="Calibri"/>
                <w:sz w:val="22"/>
                <w:szCs w:val="22"/>
              </w:rPr>
              <w:t>иметь</w:t>
            </w:r>
            <w:r>
              <w:rPr>
                <w:rFonts w:ascii="Arial LatArm" w:hAnsi="Arial LatArm" w:cs="Calibri"/>
                <w:sz w:val="22"/>
                <w:szCs w:val="22"/>
              </w:rPr>
              <w:t xml:space="preserve"> </w:t>
            </w:r>
            <w:r>
              <w:rPr>
                <w:rFonts w:ascii="Calibri" w:hAnsi="Calibri" w:cs="Calibri"/>
                <w:sz w:val="22"/>
                <w:szCs w:val="22"/>
              </w:rPr>
              <w:t>выступающую</w:t>
            </w:r>
            <w:r>
              <w:rPr>
                <w:rFonts w:ascii="Arial LatArm" w:hAnsi="Arial LatArm" w:cs="Calibri"/>
                <w:sz w:val="22"/>
                <w:szCs w:val="22"/>
              </w:rPr>
              <w:t xml:space="preserve"> </w:t>
            </w:r>
            <w:r>
              <w:rPr>
                <w:rFonts w:ascii="Calibri" w:hAnsi="Calibri" w:cs="Calibri"/>
                <w:sz w:val="22"/>
                <w:szCs w:val="22"/>
              </w:rPr>
              <w:t>часть</w:t>
            </w:r>
            <w:r>
              <w:rPr>
                <w:rFonts w:ascii="Arial LatArm" w:hAnsi="Arial LatArm" w:cs="Calibri"/>
                <w:sz w:val="22"/>
                <w:szCs w:val="22"/>
              </w:rPr>
              <w:t xml:space="preserve">, </w:t>
            </w:r>
            <w:r>
              <w:rPr>
                <w:rFonts w:ascii="Calibri" w:hAnsi="Calibri" w:cs="Calibri"/>
                <w:sz w:val="22"/>
                <w:szCs w:val="22"/>
              </w:rPr>
              <w:t>которая</w:t>
            </w:r>
            <w:r>
              <w:rPr>
                <w:rFonts w:ascii="Arial LatArm" w:hAnsi="Arial LatArm" w:cs="Calibri"/>
                <w:sz w:val="22"/>
                <w:szCs w:val="22"/>
              </w:rPr>
              <w:t xml:space="preserve"> </w:t>
            </w:r>
            <w:r>
              <w:rPr>
                <w:rFonts w:ascii="Calibri" w:hAnsi="Calibri" w:cs="Calibri"/>
                <w:sz w:val="22"/>
                <w:szCs w:val="22"/>
              </w:rPr>
              <w:t>будет</w:t>
            </w:r>
            <w:r>
              <w:rPr>
                <w:rFonts w:ascii="Arial LatArm" w:hAnsi="Arial LatArm" w:cs="Calibri"/>
                <w:sz w:val="22"/>
                <w:szCs w:val="22"/>
              </w:rPr>
              <w:t xml:space="preserve"> </w:t>
            </w:r>
            <w:r>
              <w:rPr>
                <w:rFonts w:ascii="Calibri" w:hAnsi="Calibri" w:cs="Calibri"/>
                <w:sz w:val="22"/>
                <w:szCs w:val="22"/>
              </w:rPr>
              <w:t>служить</w:t>
            </w:r>
            <w:r>
              <w:rPr>
                <w:rFonts w:ascii="Arial LatArm" w:hAnsi="Arial LatArm" w:cs="Calibri"/>
                <w:sz w:val="22"/>
                <w:szCs w:val="22"/>
              </w:rPr>
              <w:t xml:space="preserve"> </w:t>
            </w:r>
            <w:r>
              <w:rPr>
                <w:rFonts w:ascii="Calibri" w:hAnsi="Calibri" w:cs="Calibri"/>
                <w:sz w:val="22"/>
                <w:szCs w:val="22"/>
              </w:rPr>
              <w:t>крышей</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обеспечивать</w:t>
            </w:r>
            <w:r>
              <w:rPr>
                <w:rFonts w:ascii="Arial LatArm" w:hAnsi="Arial LatArm" w:cs="Calibri"/>
                <w:sz w:val="22"/>
                <w:szCs w:val="22"/>
              </w:rPr>
              <w:t xml:space="preserve"> </w:t>
            </w:r>
            <w:r>
              <w:rPr>
                <w:rFonts w:ascii="Calibri" w:hAnsi="Calibri" w:cs="Calibri"/>
                <w:sz w:val="22"/>
                <w:szCs w:val="22"/>
              </w:rPr>
              <w:t>дополнительную</w:t>
            </w:r>
            <w:r>
              <w:rPr>
                <w:rFonts w:ascii="Arial LatArm" w:hAnsi="Arial LatArm" w:cs="Calibri"/>
                <w:sz w:val="22"/>
                <w:szCs w:val="22"/>
              </w:rPr>
              <w:t xml:space="preserve"> </w:t>
            </w:r>
            <w:r>
              <w:rPr>
                <w:rFonts w:ascii="Calibri" w:hAnsi="Calibri" w:cs="Calibri"/>
                <w:sz w:val="22"/>
                <w:szCs w:val="22"/>
              </w:rPr>
              <w:t>защиту</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w:t>
            </w:r>
            <w:r>
              <w:rPr>
                <w:rFonts w:ascii="Calibri" w:hAnsi="Calibri" w:cs="Calibri"/>
                <w:sz w:val="22"/>
                <w:szCs w:val="22"/>
              </w:rPr>
              <w:t>попадания</w:t>
            </w:r>
            <w:r>
              <w:rPr>
                <w:rFonts w:ascii="Arial LatArm" w:hAnsi="Arial LatArm" w:cs="Calibri"/>
                <w:sz w:val="22"/>
                <w:szCs w:val="22"/>
              </w:rPr>
              <w:t xml:space="preserve"> </w:t>
            </w:r>
            <w:r>
              <w:rPr>
                <w:rFonts w:ascii="Calibri" w:hAnsi="Calibri" w:cs="Calibri"/>
                <w:sz w:val="22"/>
                <w:szCs w:val="22"/>
              </w:rPr>
              <w:t>воды</w:t>
            </w:r>
            <w:r>
              <w:rPr>
                <w:rFonts w:ascii="Arial LatArm" w:hAnsi="Arial LatArm" w:cs="Calibri"/>
                <w:sz w:val="22"/>
                <w:szCs w:val="22"/>
              </w:rPr>
              <w:t xml:space="preserve">. </w:t>
            </w:r>
            <w:r>
              <w:rPr>
                <w:rFonts w:ascii="Calibri" w:hAnsi="Calibri" w:cs="Calibri"/>
                <w:sz w:val="22"/>
                <w:szCs w:val="22"/>
              </w:rPr>
              <w:t>Порошковая</w:t>
            </w:r>
            <w:r>
              <w:rPr>
                <w:rFonts w:ascii="Arial LatArm" w:hAnsi="Arial LatArm" w:cs="Calibri"/>
                <w:sz w:val="22"/>
                <w:szCs w:val="22"/>
              </w:rPr>
              <w:t xml:space="preserve"> </w:t>
            </w:r>
            <w:r>
              <w:rPr>
                <w:rFonts w:ascii="Calibri" w:hAnsi="Calibri" w:cs="Calibri"/>
                <w:sz w:val="22"/>
                <w:szCs w:val="22"/>
              </w:rPr>
              <w:t>покраска</w:t>
            </w:r>
            <w:r>
              <w:rPr>
                <w:rFonts w:ascii="Arial LatArm" w:hAnsi="Arial LatArm" w:cs="Calibri"/>
                <w:sz w:val="22"/>
                <w:szCs w:val="22"/>
              </w:rPr>
              <w:t xml:space="preserve"> </w:t>
            </w:r>
            <w:r>
              <w:rPr>
                <w:rFonts w:ascii="Calibri" w:hAnsi="Calibri" w:cs="Calibri"/>
                <w:sz w:val="22"/>
                <w:szCs w:val="22"/>
              </w:rPr>
              <w:t>серого</w:t>
            </w:r>
            <w:r>
              <w:rPr>
                <w:rFonts w:ascii="Arial LatArm" w:hAnsi="Arial LatArm" w:cs="Calibri"/>
                <w:sz w:val="22"/>
                <w:szCs w:val="22"/>
              </w:rPr>
              <w:t xml:space="preserve"> </w:t>
            </w:r>
            <w:r>
              <w:rPr>
                <w:rFonts w:ascii="Calibri" w:hAnsi="Calibri" w:cs="Calibri"/>
                <w:sz w:val="22"/>
                <w:szCs w:val="22"/>
              </w:rPr>
              <w:t>цвета</w:t>
            </w:r>
            <w:r>
              <w:rPr>
                <w:rFonts w:ascii="Arial LatArm" w:hAnsi="Arial LatArm" w:cs="Calibri"/>
                <w:sz w:val="22"/>
                <w:szCs w:val="22"/>
              </w:rPr>
              <w:t xml:space="preserve">, </w:t>
            </w:r>
            <w:r>
              <w:rPr>
                <w:rFonts w:ascii="Calibri" w:hAnsi="Calibri" w:cs="Calibri"/>
                <w:sz w:val="22"/>
                <w:szCs w:val="22"/>
              </w:rPr>
              <w:t>оттенок</w:t>
            </w:r>
            <w:r>
              <w:rPr>
                <w:rFonts w:ascii="Arial LatArm" w:hAnsi="Arial LatArm" w:cs="Calibri"/>
                <w:sz w:val="22"/>
                <w:szCs w:val="22"/>
              </w:rPr>
              <w:t xml:space="preserve"> </w:t>
            </w:r>
            <w:r>
              <w:rPr>
                <w:rFonts w:ascii="Calibri" w:hAnsi="Calibri" w:cs="Calibri"/>
                <w:sz w:val="22"/>
                <w:szCs w:val="22"/>
              </w:rPr>
              <w:t>цвета</w:t>
            </w:r>
            <w:r>
              <w:rPr>
                <w:rFonts w:ascii="Arial LatArm" w:hAnsi="Arial LatArm" w:cs="Calibri"/>
                <w:sz w:val="22"/>
                <w:szCs w:val="22"/>
              </w:rPr>
              <w:t xml:space="preserve"> </w:t>
            </w:r>
            <w:r>
              <w:rPr>
                <w:rFonts w:ascii="Calibri" w:hAnsi="Calibri" w:cs="Calibri"/>
                <w:sz w:val="22"/>
                <w:szCs w:val="22"/>
              </w:rPr>
              <w:t>согласовывается</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Заказчиком</w:t>
            </w:r>
            <w:r>
              <w:rPr>
                <w:rFonts w:ascii="Arial LatArm" w:hAnsi="Arial LatArm" w:cs="Calibri"/>
                <w:sz w:val="22"/>
                <w:szCs w:val="22"/>
              </w:rPr>
              <w:t xml:space="preserve">.    </w:t>
            </w:r>
            <w:r>
              <w:rPr>
                <w:rFonts w:ascii="Calibri" w:hAnsi="Calibri" w:cs="Calibri"/>
                <w:sz w:val="22"/>
                <w:szCs w:val="22"/>
              </w:rPr>
              <w:t>Высота</w:t>
            </w:r>
            <w:r>
              <w:rPr>
                <w:rFonts w:ascii="Arial LatArm" w:hAnsi="Arial LatArm" w:cs="Calibri"/>
                <w:sz w:val="22"/>
                <w:szCs w:val="22"/>
              </w:rPr>
              <w:t xml:space="preserve"> 75</w:t>
            </w:r>
            <w:r>
              <w:rPr>
                <w:rFonts w:ascii="Calibri" w:hAnsi="Calibri" w:cs="Calibri"/>
                <w:sz w:val="22"/>
                <w:szCs w:val="22"/>
              </w:rPr>
              <w:t>см</w:t>
            </w:r>
            <w:r>
              <w:rPr>
                <w:rFonts w:ascii="Arial LatArm" w:hAnsi="Arial LatArm" w:cs="Calibri"/>
                <w:sz w:val="22"/>
                <w:szCs w:val="22"/>
              </w:rPr>
              <w:t xml:space="preserve">, </w:t>
            </w:r>
            <w:r>
              <w:rPr>
                <w:rFonts w:ascii="Calibri" w:hAnsi="Calibri" w:cs="Calibri"/>
                <w:sz w:val="22"/>
                <w:szCs w:val="22"/>
              </w:rPr>
              <w:t>ширина</w:t>
            </w:r>
            <w:r>
              <w:rPr>
                <w:rFonts w:ascii="Arial LatArm" w:hAnsi="Arial LatArm" w:cs="Calibri"/>
                <w:sz w:val="22"/>
                <w:szCs w:val="22"/>
              </w:rPr>
              <w:t xml:space="preserve">  55</w:t>
            </w:r>
            <w:r>
              <w:rPr>
                <w:rFonts w:ascii="Calibri" w:hAnsi="Calibri" w:cs="Calibri"/>
                <w:sz w:val="22"/>
                <w:szCs w:val="22"/>
              </w:rPr>
              <w:t>см</w:t>
            </w:r>
            <w:r>
              <w:rPr>
                <w:rFonts w:ascii="Arial LatArm" w:hAnsi="Arial LatArm" w:cs="Calibri"/>
                <w:sz w:val="22"/>
                <w:szCs w:val="22"/>
              </w:rPr>
              <w:t xml:space="preserve">, </w:t>
            </w:r>
            <w:r>
              <w:rPr>
                <w:rFonts w:ascii="Calibri" w:hAnsi="Calibri" w:cs="Calibri"/>
                <w:sz w:val="22"/>
                <w:szCs w:val="22"/>
              </w:rPr>
              <w:t>глубина</w:t>
            </w:r>
            <w:r>
              <w:rPr>
                <w:rFonts w:ascii="Arial LatArm" w:hAnsi="Arial LatArm" w:cs="Calibri"/>
                <w:sz w:val="22"/>
                <w:szCs w:val="22"/>
              </w:rPr>
              <w:t xml:space="preserve"> 25 </w:t>
            </w:r>
            <w:r>
              <w:rPr>
                <w:rFonts w:ascii="Calibri" w:hAnsi="Calibri" w:cs="Calibri"/>
                <w:sz w:val="22"/>
                <w:szCs w:val="22"/>
              </w:rPr>
              <w:t>см</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одной</w:t>
            </w:r>
            <w:r>
              <w:rPr>
                <w:rFonts w:ascii="Arial LatArm" w:hAnsi="Arial LatArm" w:cs="Calibri"/>
                <w:sz w:val="22"/>
                <w:szCs w:val="22"/>
              </w:rPr>
              <w:t xml:space="preserve"> </w:t>
            </w:r>
            <w:r>
              <w:rPr>
                <w:rFonts w:ascii="Calibri" w:hAnsi="Calibri" w:cs="Calibri"/>
                <w:sz w:val="22"/>
                <w:szCs w:val="22"/>
              </w:rPr>
              <w:t>дверью</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внутренний</w:t>
            </w:r>
            <w:r>
              <w:rPr>
                <w:rFonts w:ascii="Arial LatArm" w:hAnsi="Arial LatArm" w:cs="Calibri"/>
                <w:sz w:val="22"/>
                <w:szCs w:val="22"/>
              </w:rPr>
              <w:t xml:space="preserve"> </w:t>
            </w:r>
            <w:r>
              <w:rPr>
                <w:rFonts w:ascii="Calibri" w:hAnsi="Calibri" w:cs="Calibri"/>
                <w:sz w:val="22"/>
                <w:szCs w:val="22"/>
              </w:rPr>
              <w:t>замком</w:t>
            </w:r>
            <w:r>
              <w:rPr>
                <w:rFonts w:ascii="Arial LatArm" w:hAnsi="Arial LatArm" w:cs="Calibri"/>
                <w:sz w:val="22"/>
                <w:szCs w:val="22"/>
              </w:rPr>
              <w:t xml:space="preserve">, </w:t>
            </w:r>
            <w:r>
              <w:rPr>
                <w:rFonts w:ascii="Calibri" w:hAnsi="Calibri" w:cs="Calibri"/>
                <w:sz w:val="22"/>
                <w:szCs w:val="22"/>
              </w:rPr>
              <w:t>дверь</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резиновым</w:t>
            </w:r>
            <w:r>
              <w:rPr>
                <w:rFonts w:ascii="Arial LatArm" w:hAnsi="Arial LatArm" w:cs="Calibri"/>
                <w:sz w:val="22"/>
                <w:szCs w:val="22"/>
              </w:rPr>
              <w:t xml:space="preserve"> </w:t>
            </w:r>
            <w:r>
              <w:rPr>
                <w:rFonts w:ascii="Calibri" w:hAnsi="Calibri" w:cs="Calibri"/>
                <w:sz w:val="22"/>
                <w:szCs w:val="22"/>
              </w:rPr>
              <w:t>уплотнителем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w:t>
            </w:r>
            <w:r>
              <w:rPr>
                <w:rFonts w:ascii="Calibri" w:hAnsi="Calibri" w:cs="Calibri"/>
                <w:sz w:val="22"/>
                <w:szCs w:val="22"/>
              </w:rPr>
              <w:t>стального</w:t>
            </w:r>
            <w:r>
              <w:rPr>
                <w:rFonts w:ascii="Arial LatArm" w:hAnsi="Arial LatArm" w:cs="Calibri"/>
                <w:sz w:val="22"/>
                <w:szCs w:val="22"/>
              </w:rPr>
              <w:t xml:space="preserve"> </w:t>
            </w:r>
            <w:r>
              <w:rPr>
                <w:rFonts w:ascii="Calibri" w:hAnsi="Calibri" w:cs="Calibri"/>
                <w:sz w:val="22"/>
                <w:szCs w:val="22"/>
              </w:rPr>
              <w:t>листа</w:t>
            </w:r>
            <w:r>
              <w:rPr>
                <w:rFonts w:ascii="Arial LatArm" w:hAnsi="Arial LatArm" w:cs="Calibri"/>
                <w:sz w:val="22"/>
                <w:szCs w:val="22"/>
              </w:rPr>
              <w:t xml:space="preserve"> 1.5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Петли</w:t>
            </w:r>
            <w:r>
              <w:rPr>
                <w:rFonts w:ascii="Arial LatArm" w:hAnsi="Arial LatArm" w:cs="Calibri"/>
                <w:sz w:val="22"/>
                <w:szCs w:val="22"/>
              </w:rPr>
              <w:t xml:space="preserve"> </w:t>
            </w:r>
            <w:r>
              <w:rPr>
                <w:rFonts w:ascii="Calibri" w:hAnsi="Calibri" w:cs="Calibri"/>
                <w:sz w:val="22"/>
                <w:szCs w:val="22"/>
              </w:rPr>
              <w:t>должны</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приварными</w:t>
            </w:r>
            <w:r>
              <w:rPr>
                <w:rFonts w:ascii="Arial LatArm" w:hAnsi="Arial LatArm" w:cs="Calibri"/>
                <w:sz w:val="22"/>
                <w:szCs w:val="22"/>
              </w:rPr>
              <w:t xml:space="preserve">, </w:t>
            </w:r>
            <w:r>
              <w:rPr>
                <w:rFonts w:ascii="Calibri" w:hAnsi="Calibri" w:cs="Calibri"/>
                <w:sz w:val="22"/>
                <w:szCs w:val="22"/>
              </w:rPr>
              <w:t>но</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возможностью</w:t>
            </w:r>
            <w:r>
              <w:rPr>
                <w:rFonts w:ascii="Arial LatArm" w:hAnsi="Arial LatArm" w:cs="Calibri"/>
                <w:sz w:val="22"/>
                <w:szCs w:val="22"/>
              </w:rPr>
              <w:t xml:space="preserve"> </w:t>
            </w:r>
            <w:r>
              <w:rPr>
                <w:rFonts w:ascii="Calibri" w:hAnsi="Calibri" w:cs="Calibri"/>
                <w:sz w:val="22"/>
                <w:szCs w:val="22"/>
              </w:rPr>
              <w:t>разделения</w:t>
            </w:r>
            <w:r>
              <w:rPr>
                <w:rFonts w:ascii="Arial LatArm" w:hAnsi="Arial LatArm" w:cs="Calibri"/>
                <w:sz w:val="22"/>
                <w:szCs w:val="22"/>
              </w:rPr>
              <w:t xml:space="preserve"> </w:t>
            </w:r>
            <w:r>
              <w:rPr>
                <w:rFonts w:ascii="Calibri" w:hAnsi="Calibri" w:cs="Calibri"/>
                <w:sz w:val="22"/>
                <w:szCs w:val="22"/>
              </w:rPr>
              <w:t>двери</w:t>
            </w:r>
            <w:r>
              <w:rPr>
                <w:rFonts w:ascii="Arial LatArm" w:hAnsi="Arial LatArm" w:cs="Calibri"/>
                <w:sz w:val="22"/>
                <w:szCs w:val="22"/>
              </w:rPr>
              <w:t xml:space="preserve">. </w:t>
            </w:r>
            <w:r>
              <w:rPr>
                <w:rFonts w:ascii="Calibri" w:hAnsi="Calibri" w:cs="Calibri"/>
                <w:sz w:val="22"/>
                <w:szCs w:val="22"/>
              </w:rPr>
              <w:t>Внутри</w:t>
            </w:r>
            <w:r>
              <w:rPr>
                <w:rFonts w:ascii="Arial LatArm" w:hAnsi="Arial LatArm" w:cs="Calibri"/>
                <w:sz w:val="22"/>
                <w:szCs w:val="22"/>
              </w:rPr>
              <w:t xml:space="preserve"> </w:t>
            </w:r>
            <w:r>
              <w:rPr>
                <w:rFonts w:ascii="Calibri" w:hAnsi="Calibri" w:cs="Calibri"/>
                <w:sz w:val="22"/>
                <w:szCs w:val="22"/>
              </w:rPr>
              <w:t>должна</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дополнительная</w:t>
            </w:r>
            <w:r>
              <w:rPr>
                <w:rFonts w:ascii="Arial LatArm" w:hAnsi="Arial LatArm" w:cs="Calibri"/>
                <w:sz w:val="22"/>
                <w:szCs w:val="22"/>
              </w:rPr>
              <w:t xml:space="preserve"> </w:t>
            </w:r>
            <w:r>
              <w:rPr>
                <w:rFonts w:ascii="Calibri" w:hAnsi="Calibri" w:cs="Calibri"/>
                <w:sz w:val="22"/>
                <w:szCs w:val="22"/>
              </w:rPr>
              <w:t>металлическая</w:t>
            </w:r>
            <w:r>
              <w:rPr>
                <w:rFonts w:ascii="Arial LatArm" w:hAnsi="Arial LatArm" w:cs="Calibri"/>
                <w:sz w:val="22"/>
                <w:szCs w:val="22"/>
              </w:rPr>
              <w:t xml:space="preserve"> </w:t>
            </w:r>
            <w:r>
              <w:rPr>
                <w:rFonts w:ascii="Calibri" w:hAnsi="Calibri" w:cs="Calibri"/>
                <w:sz w:val="22"/>
                <w:szCs w:val="22"/>
              </w:rPr>
              <w:t>платформа</w:t>
            </w:r>
            <w:r>
              <w:rPr>
                <w:rFonts w:ascii="Arial LatArm" w:hAnsi="Arial LatArm" w:cs="Calibri"/>
                <w:sz w:val="22"/>
                <w:szCs w:val="22"/>
              </w:rPr>
              <w:t xml:space="preserve">, </w:t>
            </w:r>
            <w:r>
              <w:rPr>
                <w:rFonts w:ascii="Calibri" w:hAnsi="Calibri" w:cs="Calibri"/>
                <w:sz w:val="22"/>
                <w:szCs w:val="22"/>
              </w:rPr>
              <w:t>которая</w:t>
            </w:r>
            <w:r>
              <w:rPr>
                <w:rFonts w:ascii="Arial LatArm" w:hAnsi="Arial LatArm" w:cs="Calibri"/>
                <w:sz w:val="22"/>
                <w:szCs w:val="22"/>
              </w:rPr>
              <w:t xml:space="preserve"> </w:t>
            </w:r>
            <w:r>
              <w:rPr>
                <w:rFonts w:ascii="Calibri" w:hAnsi="Calibri" w:cs="Calibri"/>
                <w:sz w:val="22"/>
                <w:szCs w:val="22"/>
              </w:rPr>
              <w:t>будет</w:t>
            </w:r>
            <w:r>
              <w:rPr>
                <w:rFonts w:ascii="Arial LatArm" w:hAnsi="Arial LatArm" w:cs="Calibri"/>
                <w:sz w:val="22"/>
                <w:szCs w:val="22"/>
              </w:rPr>
              <w:t xml:space="preserve"> </w:t>
            </w:r>
            <w:r>
              <w:rPr>
                <w:rFonts w:ascii="Calibri" w:hAnsi="Calibri" w:cs="Calibri"/>
                <w:sz w:val="22"/>
                <w:szCs w:val="22"/>
              </w:rPr>
              <w:t>независимой</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w:t>
            </w:r>
            <w:r>
              <w:rPr>
                <w:rFonts w:ascii="Calibri" w:hAnsi="Calibri" w:cs="Calibri"/>
                <w:sz w:val="22"/>
                <w:szCs w:val="22"/>
              </w:rPr>
              <w:t>общего</w:t>
            </w:r>
            <w:r>
              <w:rPr>
                <w:rFonts w:ascii="Arial LatArm" w:hAnsi="Arial LatArm" w:cs="Calibri"/>
                <w:sz w:val="22"/>
                <w:szCs w:val="22"/>
              </w:rPr>
              <w:t xml:space="preserve"> </w:t>
            </w:r>
            <w:r>
              <w:rPr>
                <w:rFonts w:ascii="Calibri" w:hAnsi="Calibri" w:cs="Calibri"/>
                <w:sz w:val="22"/>
                <w:szCs w:val="22"/>
              </w:rPr>
              <w:t>корпуса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будет</w:t>
            </w:r>
            <w:r>
              <w:rPr>
                <w:rFonts w:ascii="Arial LatArm" w:hAnsi="Arial LatArm" w:cs="Calibri"/>
                <w:sz w:val="22"/>
                <w:szCs w:val="22"/>
              </w:rPr>
              <w:t xml:space="preserve"> </w:t>
            </w:r>
            <w:r>
              <w:rPr>
                <w:rFonts w:ascii="Calibri" w:hAnsi="Calibri" w:cs="Calibri"/>
                <w:sz w:val="22"/>
                <w:szCs w:val="22"/>
              </w:rPr>
              <w:t>крепиться</w:t>
            </w:r>
            <w:r>
              <w:rPr>
                <w:rFonts w:ascii="Arial LatArm" w:hAnsi="Arial LatArm" w:cs="Calibri"/>
                <w:sz w:val="22"/>
                <w:szCs w:val="22"/>
              </w:rPr>
              <w:t xml:space="preserve"> </w:t>
            </w:r>
            <w:r>
              <w:rPr>
                <w:rFonts w:ascii="Calibri" w:hAnsi="Calibri" w:cs="Calibri"/>
                <w:sz w:val="22"/>
                <w:szCs w:val="22"/>
              </w:rPr>
              <w:t>к</w:t>
            </w:r>
            <w:r>
              <w:rPr>
                <w:rFonts w:ascii="Arial LatArm" w:hAnsi="Arial LatArm" w:cs="Calibri"/>
                <w:sz w:val="22"/>
                <w:szCs w:val="22"/>
              </w:rPr>
              <w:t xml:space="preserve"> </w:t>
            </w:r>
            <w:r>
              <w:rPr>
                <w:rFonts w:ascii="Calibri" w:hAnsi="Calibri" w:cs="Calibri"/>
                <w:sz w:val="22"/>
                <w:szCs w:val="22"/>
              </w:rPr>
              <w:t>корпусу</w:t>
            </w:r>
            <w:r>
              <w:rPr>
                <w:rFonts w:ascii="Arial LatArm" w:hAnsi="Arial LatArm" w:cs="Calibri"/>
                <w:sz w:val="22"/>
                <w:szCs w:val="22"/>
              </w:rPr>
              <w:t xml:space="preserve"> </w:t>
            </w:r>
            <w:r>
              <w:rPr>
                <w:rFonts w:ascii="Calibri" w:hAnsi="Calibri" w:cs="Calibri"/>
                <w:sz w:val="22"/>
                <w:szCs w:val="22"/>
              </w:rPr>
              <w:t>шурупами</w:t>
            </w:r>
            <w:r>
              <w:rPr>
                <w:rFonts w:ascii="Arial LatArm" w:hAnsi="Arial LatArm" w:cs="Calibri"/>
                <w:sz w:val="22"/>
                <w:szCs w:val="22"/>
              </w:rPr>
              <w:t>.</w:t>
            </w:r>
            <w:r>
              <w:rPr>
                <w:rFonts w:ascii="Arial LatArm" w:hAnsi="Arial LatArm" w:cs="Calibri"/>
                <w:sz w:val="22"/>
                <w:szCs w:val="22"/>
              </w:rPr>
              <w:br/>
              <w:t xml:space="preserve"> </w:t>
            </w:r>
            <w:r>
              <w:rPr>
                <w:rFonts w:ascii="Calibri" w:hAnsi="Calibri" w:cs="Calibri"/>
                <w:sz w:val="22"/>
                <w:szCs w:val="22"/>
              </w:rPr>
              <w:t>Техническая</w:t>
            </w:r>
            <w:r>
              <w:rPr>
                <w:rFonts w:ascii="Arial LatArm" w:hAnsi="Arial LatArm" w:cs="Calibri"/>
                <w:sz w:val="22"/>
                <w:szCs w:val="22"/>
              </w:rPr>
              <w:t xml:space="preserve"> </w:t>
            </w:r>
            <w:r>
              <w:rPr>
                <w:rFonts w:ascii="Calibri" w:hAnsi="Calibri" w:cs="Calibri"/>
                <w:sz w:val="22"/>
                <w:szCs w:val="22"/>
              </w:rPr>
              <w:t>характеристика</w:t>
            </w:r>
            <w:r>
              <w:rPr>
                <w:rFonts w:ascii="Arial LatArm" w:hAnsi="Arial LatArm" w:cs="Calibri"/>
                <w:sz w:val="22"/>
                <w:szCs w:val="22"/>
              </w:rPr>
              <w:t xml:space="preserve"> </w:t>
            </w:r>
            <w:r>
              <w:rPr>
                <w:rFonts w:ascii="Calibri" w:hAnsi="Calibri" w:cs="Calibri"/>
                <w:sz w:val="22"/>
                <w:szCs w:val="22"/>
              </w:rPr>
              <w:t>внутренного</w:t>
            </w:r>
            <w:r>
              <w:rPr>
                <w:rFonts w:ascii="Arial LatArm" w:hAnsi="Arial LatArm" w:cs="Calibri"/>
                <w:sz w:val="22"/>
                <w:szCs w:val="22"/>
              </w:rPr>
              <w:t xml:space="preserve"> </w:t>
            </w:r>
            <w:r>
              <w:rPr>
                <w:rFonts w:ascii="Calibri" w:hAnsi="Calibri" w:cs="Calibri"/>
                <w:sz w:val="22"/>
                <w:szCs w:val="22"/>
              </w:rPr>
              <w:t>замка</w:t>
            </w:r>
            <w:r>
              <w:rPr>
                <w:rFonts w:ascii="Arial LatArm" w:hAnsi="Arial LatArm" w:cs="Calibri"/>
                <w:sz w:val="22"/>
                <w:szCs w:val="22"/>
              </w:rPr>
              <w:t xml:space="preserve">-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крепления</w:t>
            </w:r>
            <w:r>
              <w:rPr>
                <w:rFonts w:ascii="Arial LatArm" w:hAnsi="Arial LatArm" w:cs="Calibri"/>
                <w:sz w:val="22"/>
                <w:szCs w:val="22"/>
              </w:rPr>
              <w:t xml:space="preserve"> </w:t>
            </w:r>
            <w:r>
              <w:rPr>
                <w:rFonts w:ascii="Calibri" w:hAnsi="Calibri" w:cs="Calibri"/>
                <w:sz w:val="22"/>
                <w:szCs w:val="22"/>
              </w:rPr>
              <w:t>к</w:t>
            </w:r>
            <w:r>
              <w:rPr>
                <w:rFonts w:ascii="Arial LatArm" w:hAnsi="Arial LatArm" w:cs="Calibri"/>
                <w:sz w:val="22"/>
                <w:szCs w:val="22"/>
              </w:rPr>
              <w:t xml:space="preserve"> </w:t>
            </w:r>
            <w:r>
              <w:rPr>
                <w:rFonts w:ascii="Calibri" w:hAnsi="Calibri" w:cs="Calibri"/>
                <w:sz w:val="22"/>
                <w:szCs w:val="22"/>
              </w:rPr>
              <w:t>внутренней</w:t>
            </w:r>
            <w:r>
              <w:rPr>
                <w:rFonts w:ascii="Arial LatArm" w:hAnsi="Arial LatArm" w:cs="Calibri"/>
                <w:sz w:val="22"/>
                <w:szCs w:val="22"/>
              </w:rPr>
              <w:t xml:space="preserve"> </w:t>
            </w:r>
            <w:r>
              <w:rPr>
                <w:rFonts w:ascii="Calibri" w:hAnsi="Calibri" w:cs="Calibri"/>
                <w:sz w:val="22"/>
                <w:szCs w:val="22"/>
              </w:rPr>
              <w:t>части</w:t>
            </w:r>
            <w:r>
              <w:rPr>
                <w:rFonts w:ascii="Arial LatArm" w:hAnsi="Arial LatArm" w:cs="Calibri"/>
                <w:sz w:val="22"/>
                <w:szCs w:val="22"/>
              </w:rPr>
              <w:t xml:space="preserve"> </w:t>
            </w:r>
            <w:r>
              <w:rPr>
                <w:rFonts w:ascii="Calibri" w:hAnsi="Calibri" w:cs="Calibri"/>
                <w:sz w:val="22"/>
                <w:szCs w:val="22"/>
              </w:rPr>
              <w:t>двери</w:t>
            </w:r>
            <w:r>
              <w:rPr>
                <w:rFonts w:ascii="Arial LatArm" w:hAnsi="Arial LatArm" w:cs="Calibri"/>
                <w:sz w:val="22"/>
                <w:szCs w:val="22"/>
              </w:rPr>
              <w:t xml:space="preserve">, </w:t>
            </w:r>
            <w:r>
              <w:rPr>
                <w:rFonts w:ascii="Calibri" w:hAnsi="Calibri" w:cs="Calibri"/>
                <w:sz w:val="22"/>
                <w:szCs w:val="22"/>
              </w:rPr>
              <w:t>закрывающая</w:t>
            </w:r>
            <w:r>
              <w:rPr>
                <w:rFonts w:ascii="Arial LatArm" w:hAnsi="Arial LatArm" w:cs="Calibri"/>
                <w:sz w:val="22"/>
                <w:szCs w:val="22"/>
              </w:rPr>
              <w:t xml:space="preserve"> </w:t>
            </w:r>
            <w:r>
              <w:rPr>
                <w:rFonts w:ascii="Calibri" w:hAnsi="Calibri" w:cs="Calibri"/>
                <w:sz w:val="22"/>
                <w:szCs w:val="22"/>
              </w:rPr>
              <w:t>часть</w:t>
            </w:r>
            <w:r>
              <w:rPr>
                <w:rFonts w:ascii="Arial LatArm" w:hAnsi="Arial LatArm" w:cs="Calibri"/>
                <w:sz w:val="22"/>
                <w:szCs w:val="22"/>
              </w:rPr>
              <w:t xml:space="preserve"> </w:t>
            </w:r>
            <w:r>
              <w:rPr>
                <w:rFonts w:ascii="Calibri" w:hAnsi="Calibri" w:cs="Calibri"/>
                <w:sz w:val="22"/>
                <w:szCs w:val="22"/>
              </w:rPr>
              <w:t>состоит</w:t>
            </w:r>
            <w:r>
              <w:rPr>
                <w:rFonts w:ascii="Arial LatArm" w:hAnsi="Arial LatArm" w:cs="Calibri"/>
                <w:sz w:val="22"/>
                <w:szCs w:val="22"/>
              </w:rPr>
              <w:t xml:space="preserve"> </w:t>
            </w:r>
            <w:r>
              <w:rPr>
                <w:rFonts w:ascii="Calibri" w:hAnsi="Calibri" w:cs="Calibri"/>
                <w:sz w:val="22"/>
                <w:szCs w:val="22"/>
              </w:rPr>
              <w:t>из</w:t>
            </w:r>
            <w:r>
              <w:rPr>
                <w:rFonts w:ascii="Arial LatArm" w:hAnsi="Arial LatArm" w:cs="Calibri"/>
                <w:sz w:val="22"/>
                <w:szCs w:val="22"/>
              </w:rPr>
              <w:t xml:space="preserve"> </w:t>
            </w:r>
            <w:r>
              <w:rPr>
                <w:rFonts w:ascii="Calibri" w:hAnsi="Calibri" w:cs="Calibri"/>
                <w:sz w:val="22"/>
                <w:szCs w:val="22"/>
              </w:rPr>
              <w:t>трех</w:t>
            </w:r>
            <w:r>
              <w:rPr>
                <w:rFonts w:ascii="Arial LatArm" w:hAnsi="Arial LatArm" w:cs="Calibri"/>
                <w:sz w:val="22"/>
                <w:szCs w:val="22"/>
              </w:rPr>
              <w:t xml:space="preserve"> </w:t>
            </w:r>
            <w:r>
              <w:rPr>
                <w:rFonts w:ascii="Calibri" w:hAnsi="Calibri" w:cs="Calibri"/>
                <w:sz w:val="22"/>
                <w:szCs w:val="22"/>
              </w:rPr>
              <w:t>цилиндров</w:t>
            </w:r>
            <w:r>
              <w:rPr>
                <w:rFonts w:ascii="Arial LatArm" w:hAnsi="Arial LatArm" w:cs="Calibri"/>
                <w:sz w:val="22"/>
                <w:szCs w:val="22"/>
              </w:rPr>
              <w:t xml:space="preserve">. </w:t>
            </w:r>
            <w:r>
              <w:rPr>
                <w:rFonts w:ascii="Arial LatArm" w:hAnsi="Arial LatArm" w:cs="Calibri"/>
                <w:sz w:val="22"/>
                <w:szCs w:val="22"/>
              </w:rPr>
              <w:br/>
            </w:r>
            <w:r>
              <w:rPr>
                <w:rFonts w:ascii="Calibri" w:hAnsi="Calibri" w:cs="Calibri"/>
                <w:sz w:val="22"/>
                <w:szCs w:val="22"/>
              </w:rPr>
              <w:t>Партия</w:t>
            </w:r>
            <w:r>
              <w:rPr>
                <w:rFonts w:ascii="Arial LatArm" w:hAnsi="Arial LatArm" w:cs="Calibri"/>
                <w:sz w:val="22"/>
                <w:szCs w:val="22"/>
              </w:rPr>
              <w:t xml:space="preserve"> </w:t>
            </w:r>
            <w:r>
              <w:rPr>
                <w:rFonts w:ascii="Calibri" w:hAnsi="Calibri" w:cs="Calibri"/>
                <w:sz w:val="22"/>
                <w:szCs w:val="22"/>
              </w:rPr>
              <w:t>из</w:t>
            </w:r>
            <w:r>
              <w:rPr>
                <w:rFonts w:ascii="Arial LatArm" w:hAnsi="Arial LatArm" w:cs="Calibri"/>
                <w:sz w:val="22"/>
                <w:szCs w:val="22"/>
              </w:rPr>
              <w:t xml:space="preserve"> 200 </w:t>
            </w:r>
            <w:r>
              <w:rPr>
                <w:rFonts w:ascii="Calibri" w:hAnsi="Calibri" w:cs="Calibri"/>
                <w:sz w:val="22"/>
                <w:szCs w:val="22"/>
              </w:rPr>
              <w:t>ящиков</w:t>
            </w:r>
            <w:r>
              <w:rPr>
                <w:rFonts w:ascii="Arial LatArm" w:hAnsi="Arial LatArm" w:cs="Calibri"/>
                <w:sz w:val="22"/>
                <w:szCs w:val="22"/>
              </w:rPr>
              <w:t xml:space="preserve"> </w:t>
            </w:r>
            <w:r>
              <w:rPr>
                <w:rFonts w:ascii="Calibri" w:hAnsi="Calibri" w:cs="Calibri"/>
                <w:sz w:val="22"/>
                <w:szCs w:val="22"/>
              </w:rPr>
              <w:t>открывается</w:t>
            </w:r>
            <w:r>
              <w:rPr>
                <w:rFonts w:ascii="Arial LatArm" w:hAnsi="Arial LatArm" w:cs="Calibri"/>
                <w:sz w:val="22"/>
                <w:szCs w:val="22"/>
              </w:rPr>
              <w:t xml:space="preserve"> 1 </w:t>
            </w:r>
            <w:r>
              <w:rPr>
                <w:rFonts w:ascii="Calibri" w:hAnsi="Calibri" w:cs="Calibri"/>
                <w:sz w:val="22"/>
                <w:szCs w:val="22"/>
              </w:rPr>
              <w:t>ключом</w:t>
            </w:r>
            <w:r>
              <w:rPr>
                <w:rFonts w:ascii="Arial LatArm" w:hAnsi="Arial LatArm" w:cs="Calibri"/>
                <w:sz w:val="22"/>
                <w:szCs w:val="22"/>
              </w:rPr>
              <w:t xml:space="preserve">, </w:t>
            </w:r>
            <w:r>
              <w:rPr>
                <w:rFonts w:ascii="Calibri" w:hAnsi="Calibri" w:cs="Calibri"/>
                <w:sz w:val="22"/>
                <w:szCs w:val="22"/>
              </w:rPr>
              <w:t>каждой</w:t>
            </w:r>
            <w:r>
              <w:rPr>
                <w:rFonts w:ascii="Arial LatArm" w:hAnsi="Arial LatArm" w:cs="Calibri"/>
                <w:sz w:val="22"/>
                <w:szCs w:val="22"/>
              </w:rPr>
              <w:t xml:space="preserve"> </w:t>
            </w:r>
            <w:r>
              <w:rPr>
                <w:rFonts w:ascii="Calibri" w:hAnsi="Calibri" w:cs="Calibri"/>
                <w:sz w:val="22"/>
                <w:szCs w:val="22"/>
              </w:rPr>
              <w:t>партии</w:t>
            </w:r>
            <w:r>
              <w:rPr>
                <w:rFonts w:ascii="Arial LatArm" w:hAnsi="Arial LatArm" w:cs="Calibri"/>
                <w:sz w:val="22"/>
                <w:szCs w:val="22"/>
              </w:rPr>
              <w:t xml:space="preserve"> </w:t>
            </w:r>
            <w:r>
              <w:rPr>
                <w:rFonts w:ascii="Calibri" w:hAnsi="Calibri" w:cs="Calibri"/>
                <w:sz w:val="22"/>
                <w:szCs w:val="22"/>
              </w:rPr>
              <w:t>дается</w:t>
            </w:r>
            <w:r>
              <w:rPr>
                <w:rFonts w:ascii="Arial LatArm" w:hAnsi="Arial LatArm" w:cs="Calibri"/>
                <w:sz w:val="22"/>
                <w:szCs w:val="22"/>
              </w:rPr>
              <w:t xml:space="preserve">  15 </w:t>
            </w:r>
            <w:r>
              <w:rPr>
                <w:rFonts w:ascii="Calibri" w:hAnsi="Calibri" w:cs="Calibri"/>
                <w:sz w:val="22"/>
                <w:szCs w:val="22"/>
              </w:rPr>
              <w:t>ключей</w:t>
            </w:r>
            <w:r>
              <w:rPr>
                <w:rFonts w:ascii="Arial LatArm" w:hAnsi="Arial LatArm" w:cs="Calibri"/>
                <w:sz w:val="22"/>
                <w:szCs w:val="22"/>
              </w:rPr>
              <w:t xml:space="preserve">. </w:t>
            </w:r>
            <w:r>
              <w:rPr>
                <w:rFonts w:ascii="Arial LatArm" w:hAnsi="Arial LatArm" w:cs="Calibri"/>
                <w:sz w:val="22"/>
                <w:szCs w:val="22"/>
              </w:rPr>
              <w:br/>
            </w:r>
            <w:r>
              <w:rPr>
                <w:rFonts w:ascii="Calibri" w:hAnsi="Calibri" w:cs="Calibri"/>
                <w:sz w:val="22"/>
                <w:szCs w:val="22"/>
              </w:rPr>
              <w:lastRenderedPageBreak/>
              <w:t>Неиспользованный</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Гарантийный</w:t>
            </w:r>
            <w:r>
              <w:rPr>
                <w:rFonts w:ascii="Arial LatArm" w:hAnsi="Arial LatArm" w:cs="Calibri"/>
                <w:sz w:val="22"/>
                <w:szCs w:val="22"/>
              </w:rPr>
              <w:t xml:space="preserve"> </w:t>
            </w:r>
            <w:r>
              <w:rPr>
                <w:rFonts w:ascii="Calibri" w:hAnsi="Calibri" w:cs="Calibri"/>
                <w:sz w:val="22"/>
                <w:szCs w:val="22"/>
              </w:rPr>
              <w:t>срок</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1 </w:t>
            </w:r>
            <w:r>
              <w:rPr>
                <w:rFonts w:ascii="Calibri" w:hAnsi="Calibri" w:cs="Calibri"/>
                <w:sz w:val="22"/>
                <w:szCs w:val="22"/>
              </w:rPr>
              <w:t>года</w:t>
            </w:r>
            <w:r>
              <w:rPr>
                <w:rFonts w:ascii="Arial LatArm" w:hAnsi="Arial LatArm" w:cs="Calibri"/>
                <w:sz w:val="22"/>
                <w:szCs w:val="22"/>
              </w:rPr>
              <w:t xml:space="preserve"> . </w:t>
            </w:r>
            <w:r>
              <w:rPr>
                <w:rFonts w:ascii="Calibri" w:hAnsi="Calibri" w:cs="Calibri"/>
                <w:sz w:val="22"/>
                <w:szCs w:val="22"/>
              </w:rPr>
              <w:t>Продавец</w:t>
            </w:r>
            <w:r>
              <w:rPr>
                <w:rFonts w:ascii="Arial LatArm" w:hAnsi="Arial LatArm" w:cs="Calibri"/>
                <w:sz w:val="22"/>
                <w:szCs w:val="22"/>
              </w:rPr>
              <w:t xml:space="preserve"> </w:t>
            </w:r>
            <w:r>
              <w:rPr>
                <w:rFonts w:ascii="Calibri" w:hAnsi="Calibri" w:cs="Calibri"/>
                <w:sz w:val="22"/>
                <w:szCs w:val="22"/>
              </w:rPr>
              <w:t>вместе</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поставленным</w:t>
            </w:r>
            <w:r>
              <w:rPr>
                <w:rFonts w:ascii="Arial LatArm" w:hAnsi="Arial LatArm" w:cs="Calibri"/>
                <w:sz w:val="22"/>
                <w:szCs w:val="22"/>
              </w:rPr>
              <w:t xml:space="preserve"> </w:t>
            </w:r>
            <w:r>
              <w:rPr>
                <w:rFonts w:ascii="Calibri" w:hAnsi="Calibri" w:cs="Calibri"/>
                <w:sz w:val="22"/>
                <w:szCs w:val="22"/>
              </w:rPr>
              <w:t>товаром</w:t>
            </w:r>
            <w:r>
              <w:rPr>
                <w:rFonts w:ascii="Arial LatArm" w:hAnsi="Arial LatArm" w:cs="Calibri"/>
                <w:sz w:val="22"/>
                <w:szCs w:val="22"/>
              </w:rPr>
              <w:t xml:space="preserve"> </w:t>
            </w:r>
            <w:r>
              <w:rPr>
                <w:rFonts w:ascii="Calibri" w:hAnsi="Calibri" w:cs="Calibri"/>
                <w:sz w:val="22"/>
                <w:szCs w:val="22"/>
              </w:rPr>
              <w:t>представляет</w:t>
            </w:r>
            <w:r>
              <w:rPr>
                <w:rFonts w:ascii="Arial LatArm" w:hAnsi="Arial LatArm" w:cs="Calibri"/>
                <w:sz w:val="22"/>
                <w:szCs w:val="22"/>
              </w:rPr>
              <w:t xml:space="preserve"> </w:t>
            </w:r>
            <w:r>
              <w:rPr>
                <w:rFonts w:ascii="Calibri" w:hAnsi="Calibri" w:cs="Calibri"/>
                <w:sz w:val="22"/>
                <w:szCs w:val="22"/>
              </w:rPr>
              <w:t>гарантийный</w:t>
            </w:r>
            <w:r>
              <w:rPr>
                <w:rFonts w:ascii="Arial LatArm" w:hAnsi="Arial LatArm" w:cs="Calibri"/>
                <w:sz w:val="22"/>
                <w:szCs w:val="22"/>
              </w:rPr>
              <w:t xml:space="preserve"> </w:t>
            </w:r>
            <w:r>
              <w:rPr>
                <w:rFonts w:ascii="Calibri" w:hAnsi="Calibri" w:cs="Calibri"/>
                <w:sz w:val="22"/>
                <w:szCs w:val="22"/>
              </w:rPr>
              <w:t>талон</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rPr>
            </w:pPr>
            <w:r>
              <w:rPr>
                <w:rFonts w:ascii="Calibri" w:hAnsi="Calibri" w:cs="Calibri"/>
              </w:rPr>
              <w:lastRenderedPageBreak/>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200</w:t>
            </w:r>
          </w:p>
        </w:tc>
      </w:tr>
      <w:tr w:rsidR="006A2C14" w:rsidRPr="00576215" w:rsidTr="00DE7FB3">
        <w:trPr>
          <w:trHeight w:val="1031"/>
          <w:jc w:val="center"/>
        </w:trPr>
        <w:tc>
          <w:tcPr>
            <w:tcW w:w="1467" w:type="dxa"/>
            <w:vAlign w:val="center"/>
          </w:tcPr>
          <w:p w:rsidR="006A2C14" w:rsidRDefault="006A2C14" w:rsidP="006A2C14">
            <w:pPr>
              <w:jc w:val="center"/>
              <w:rPr>
                <w:rFonts w:ascii="Arial Unicode" w:hAnsi="Arial Unicode" w:cs="Calibri"/>
                <w:sz w:val="22"/>
                <w:szCs w:val="22"/>
              </w:rPr>
            </w:pPr>
            <w:r>
              <w:rPr>
                <w:rFonts w:ascii="Arial Unicode" w:hAnsi="Arial Unicode" w:cs="Calibri"/>
                <w:sz w:val="22"/>
                <w:szCs w:val="22"/>
              </w:rPr>
              <w:lastRenderedPageBreak/>
              <w:t>44</w:t>
            </w:r>
          </w:p>
        </w:tc>
        <w:tc>
          <w:tcPr>
            <w:tcW w:w="1593" w:type="dxa"/>
            <w:gridSpan w:val="2"/>
            <w:vAlign w:val="center"/>
          </w:tcPr>
          <w:p w:rsidR="006A2C14" w:rsidRDefault="006A2C14" w:rsidP="006A2C14">
            <w:pPr>
              <w:jc w:val="center"/>
              <w:rPr>
                <w:rFonts w:ascii="Arial Unicode" w:hAnsi="Arial Unicode" w:cs="Arial"/>
              </w:rPr>
            </w:pPr>
            <w:r>
              <w:rPr>
                <w:rFonts w:ascii="Arial Unicode" w:hAnsi="Arial Unicode" w:cs="Arial"/>
              </w:rPr>
              <w:t>44423220</w:t>
            </w:r>
          </w:p>
        </w:tc>
        <w:tc>
          <w:tcPr>
            <w:tcW w:w="1704" w:type="dxa"/>
            <w:vAlign w:val="center"/>
          </w:tcPr>
          <w:p w:rsidR="006A2C14" w:rsidRDefault="006A2C14" w:rsidP="006A2C14">
            <w:pPr>
              <w:jc w:val="center"/>
              <w:rPr>
                <w:rFonts w:ascii="Arial LatArm" w:hAnsi="Arial LatArm" w:cs="Calibri"/>
              </w:rPr>
            </w:pPr>
            <w:r>
              <w:rPr>
                <w:rFonts w:ascii="Calibri" w:hAnsi="Calibri" w:cs="Calibri"/>
              </w:rPr>
              <w:t>Телескопическая</w:t>
            </w:r>
            <w:r>
              <w:rPr>
                <w:rFonts w:ascii="Arial LatArm" w:hAnsi="Arial LatArm" w:cs="Calibri"/>
              </w:rPr>
              <w:t xml:space="preserve"> </w:t>
            </w:r>
            <w:r>
              <w:rPr>
                <w:rFonts w:ascii="Calibri" w:hAnsi="Calibri" w:cs="Calibri"/>
              </w:rPr>
              <w:t>стремянка</w:t>
            </w:r>
          </w:p>
        </w:tc>
        <w:tc>
          <w:tcPr>
            <w:tcW w:w="1053" w:type="dxa"/>
            <w:vAlign w:val="center"/>
          </w:tcPr>
          <w:p w:rsidR="006A2C14" w:rsidRPr="00C36823" w:rsidRDefault="006A2C14" w:rsidP="006A2C14">
            <w:pPr>
              <w:widowControl w:val="0"/>
              <w:spacing w:after="120"/>
              <w:jc w:val="center"/>
              <w:rPr>
                <w:rFonts w:ascii="GHEA Grapalat" w:hAnsi="GHEA Grapalat"/>
                <w:sz w:val="22"/>
                <w:szCs w:val="20"/>
              </w:rPr>
            </w:pPr>
          </w:p>
        </w:tc>
        <w:tc>
          <w:tcPr>
            <w:tcW w:w="4678" w:type="dxa"/>
            <w:vAlign w:val="center"/>
          </w:tcPr>
          <w:p w:rsidR="006A2C14" w:rsidRDefault="006A2C14" w:rsidP="006A2C14">
            <w:pPr>
              <w:rPr>
                <w:rFonts w:ascii="Arial LatArm" w:hAnsi="Arial LatArm" w:cs="Calibri"/>
                <w:sz w:val="22"/>
                <w:szCs w:val="22"/>
              </w:rPr>
            </w:pPr>
            <w:r>
              <w:rPr>
                <w:rFonts w:ascii="Calibri" w:hAnsi="Calibri" w:cs="Calibri"/>
                <w:sz w:val="22"/>
                <w:szCs w:val="22"/>
              </w:rPr>
              <w:t>Телескопическая</w:t>
            </w:r>
            <w:r>
              <w:rPr>
                <w:rFonts w:ascii="Arial LatArm" w:hAnsi="Arial LatArm" w:cs="Calibri"/>
                <w:sz w:val="22"/>
                <w:szCs w:val="22"/>
              </w:rPr>
              <w:t xml:space="preserve">,  </w:t>
            </w:r>
            <w:r>
              <w:rPr>
                <w:rFonts w:ascii="Calibri" w:hAnsi="Calibri" w:cs="Calibri"/>
                <w:sz w:val="22"/>
                <w:szCs w:val="22"/>
              </w:rPr>
              <w:t>из</w:t>
            </w:r>
            <w:r>
              <w:rPr>
                <w:rFonts w:ascii="Arial LatArm" w:hAnsi="Arial LatArm" w:cs="Calibri"/>
                <w:sz w:val="22"/>
                <w:szCs w:val="22"/>
              </w:rPr>
              <w:t xml:space="preserve"> </w:t>
            </w:r>
            <w:r>
              <w:rPr>
                <w:rFonts w:ascii="Calibri" w:hAnsi="Calibri" w:cs="Calibri"/>
                <w:sz w:val="22"/>
                <w:szCs w:val="22"/>
              </w:rPr>
              <w:t>алюминия</w:t>
            </w:r>
            <w:r>
              <w:rPr>
                <w:rFonts w:ascii="Arial LatArm" w:hAnsi="Arial LatArm" w:cs="Calibri"/>
                <w:sz w:val="22"/>
                <w:szCs w:val="22"/>
              </w:rPr>
              <w:t xml:space="preserve">,  </w:t>
            </w:r>
            <w:r>
              <w:rPr>
                <w:rFonts w:ascii="Calibri" w:hAnsi="Calibri" w:cs="Calibri"/>
                <w:sz w:val="22"/>
                <w:szCs w:val="22"/>
              </w:rPr>
              <w:t>приставная</w:t>
            </w:r>
            <w:r>
              <w:rPr>
                <w:rFonts w:ascii="Arial LatArm" w:hAnsi="Arial LatArm" w:cs="Calibri"/>
                <w:sz w:val="22"/>
                <w:szCs w:val="22"/>
              </w:rPr>
              <w:t xml:space="preserve">, </w:t>
            </w:r>
            <w:r>
              <w:rPr>
                <w:rFonts w:ascii="Calibri" w:hAnsi="Calibri" w:cs="Calibri"/>
                <w:sz w:val="22"/>
                <w:szCs w:val="22"/>
              </w:rPr>
              <w:t>складная</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возможностью</w:t>
            </w:r>
            <w:r>
              <w:rPr>
                <w:rFonts w:ascii="Arial LatArm" w:hAnsi="Arial LatArm" w:cs="Calibri"/>
                <w:sz w:val="22"/>
                <w:szCs w:val="22"/>
              </w:rPr>
              <w:t xml:space="preserve"> </w:t>
            </w:r>
            <w:r>
              <w:rPr>
                <w:rFonts w:ascii="Calibri" w:hAnsi="Calibri" w:cs="Calibri"/>
                <w:sz w:val="22"/>
                <w:szCs w:val="22"/>
              </w:rPr>
              <w:t>открыть</w:t>
            </w:r>
            <w:r>
              <w:rPr>
                <w:rFonts w:ascii="Arial LatArm" w:hAnsi="Arial LatArm" w:cs="Calibri"/>
                <w:sz w:val="22"/>
                <w:szCs w:val="22"/>
              </w:rPr>
              <w:t xml:space="preserve"> </w:t>
            </w:r>
            <w:r>
              <w:rPr>
                <w:rFonts w:ascii="Calibri" w:hAnsi="Calibri" w:cs="Calibri"/>
                <w:sz w:val="22"/>
                <w:szCs w:val="22"/>
              </w:rPr>
              <w:t>треугольным</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напрямую</w:t>
            </w:r>
            <w:r>
              <w:rPr>
                <w:rFonts w:ascii="Arial LatArm" w:hAnsi="Arial LatArm" w:cs="Calibri"/>
                <w:sz w:val="22"/>
                <w:szCs w:val="22"/>
              </w:rPr>
              <w:t xml:space="preserve">. </w:t>
            </w:r>
            <w:r>
              <w:rPr>
                <w:rFonts w:ascii="Calibri" w:hAnsi="Calibri" w:cs="Calibri"/>
                <w:sz w:val="22"/>
                <w:szCs w:val="22"/>
              </w:rPr>
              <w:t>Предназначенна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работ</w:t>
            </w:r>
            <w:r>
              <w:rPr>
                <w:rFonts w:ascii="Arial LatArm" w:hAnsi="Arial LatArm" w:cs="Calibri"/>
                <w:sz w:val="22"/>
                <w:szCs w:val="22"/>
              </w:rPr>
              <w:t xml:space="preserve"> </w:t>
            </w:r>
            <w:r>
              <w:rPr>
                <w:rFonts w:ascii="Calibri" w:hAnsi="Calibri" w:cs="Calibri"/>
                <w:sz w:val="22"/>
                <w:szCs w:val="22"/>
              </w:rPr>
              <w:t>на</w:t>
            </w:r>
            <w:r>
              <w:rPr>
                <w:rFonts w:ascii="Arial LatArm" w:hAnsi="Arial LatArm" w:cs="Calibri"/>
                <w:sz w:val="22"/>
                <w:szCs w:val="22"/>
              </w:rPr>
              <w:t xml:space="preserve"> </w:t>
            </w:r>
            <w:r>
              <w:rPr>
                <w:rFonts w:ascii="Calibri" w:hAnsi="Calibri" w:cs="Calibri"/>
                <w:sz w:val="22"/>
                <w:szCs w:val="22"/>
              </w:rPr>
              <w:t>высоте</w:t>
            </w:r>
            <w:r>
              <w:rPr>
                <w:rFonts w:ascii="Arial LatArm" w:hAnsi="Arial LatArm" w:cs="Calibri"/>
                <w:sz w:val="22"/>
                <w:szCs w:val="22"/>
              </w:rPr>
              <w:t xml:space="preserve"> </w:t>
            </w:r>
            <w:r>
              <w:rPr>
                <w:rFonts w:ascii="Calibri" w:hAnsi="Calibri" w:cs="Calibri"/>
                <w:sz w:val="22"/>
                <w:szCs w:val="22"/>
              </w:rPr>
              <w:t>выше</w:t>
            </w:r>
            <w:r>
              <w:rPr>
                <w:rFonts w:ascii="Arial LatArm" w:hAnsi="Arial LatArm" w:cs="Calibri"/>
                <w:sz w:val="22"/>
                <w:szCs w:val="22"/>
              </w:rPr>
              <w:t xml:space="preserve"> </w:t>
            </w:r>
            <w:r>
              <w:rPr>
                <w:rFonts w:ascii="Calibri" w:hAnsi="Calibri" w:cs="Calibri"/>
                <w:sz w:val="22"/>
                <w:szCs w:val="22"/>
              </w:rPr>
              <w:t>человеческого</w:t>
            </w:r>
            <w:r>
              <w:rPr>
                <w:rFonts w:ascii="Arial LatArm" w:hAnsi="Arial LatArm" w:cs="Calibri"/>
                <w:sz w:val="22"/>
                <w:szCs w:val="22"/>
              </w:rPr>
              <w:t xml:space="preserve"> </w:t>
            </w:r>
            <w:r>
              <w:rPr>
                <w:rFonts w:ascii="Calibri" w:hAnsi="Calibri" w:cs="Calibri"/>
                <w:sz w:val="22"/>
                <w:szCs w:val="22"/>
              </w:rPr>
              <w:t>роста</w:t>
            </w:r>
            <w:r>
              <w:rPr>
                <w:rFonts w:ascii="Arial LatArm" w:hAnsi="Arial LatArm" w:cs="Calibri"/>
                <w:sz w:val="22"/>
                <w:szCs w:val="22"/>
              </w:rPr>
              <w:t xml:space="preserve">. </w:t>
            </w:r>
            <w:r>
              <w:rPr>
                <w:rFonts w:ascii="Calibri" w:hAnsi="Calibri" w:cs="Calibri"/>
                <w:sz w:val="22"/>
                <w:szCs w:val="22"/>
              </w:rPr>
              <w:t>Каждый</w:t>
            </w:r>
            <w:r>
              <w:rPr>
                <w:rFonts w:ascii="Arial LatArm" w:hAnsi="Arial LatArm" w:cs="Calibri"/>
                <w:sz w:val="22"/>
                <w:szCs w:val="22"/>
              </w:rPr>
              <w:t xml:space="preserve"> </w:t>
            </w:r>
            <w:r>
              <w:rPr>
                <w:rFonts w:ascii="Calibri" w:hAnsi="Calibri" w:cs="Calibri"/>
                <w:sz w:val="22"/>
                <w:szCs w:val="22"/>
              </w:rPr>
              <w:t>верхний</w:t>
            </w:r>
            <w:r>
              <w:rPr>
                <w:rFonts w:ascii="Arial LatArm" w:hAnsi="Arial LatArm" w:cs="Calibri"/>
                <w:sz w:val="22"/>
                <w:szCs w:val="22"/>
              </w:rPr>
              <w:t xml:space="preserve"> </w:t>
            </w:r>
            <w:r>
              <w:rPr>
                <w:rFonts w:ascii="Calibri" w:hAnsi="Calibri" w:cs="Calibri"/>
                <w:sz w:val="22"/>
                <w:szCs w:val="22"/>
              </w:rPr>
              <w:t>уровень</w:t>
            </w:r>
            <w:r>
              <w:rPr>
                <w:rFonts w:ascii="Arial LatArm" w:hAnsi="Arial LatArm" w:cs="Calibri"/>
                <w:sz w:val="22"/>
                <w:szCs w:val="22"/>
              </w:rPr>
              <w:t xml:space="preserve"> </w:t>
            </w:r>
            <w:r>
              <w:rPr>
                <w:rFonts w:ascii="Calibri" w:hAnsi="Calibri" w:cs="Calibri"/>
                <w:sz w:val="22"/>
                <w:szCs w:val="22"/>
              </w:rPr>
              <w:t>складывается</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предыдущий</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возможностью</w:t>
            </w:r>
            <w:r>
              <w:rPr>
                <w:rFonts w:ascii="Arial LatArm" w:hAnsi="Arial LatArm" w:cs="Calibri"/>
                <w:sz w:val="22"/>
                <w:szCs w:val="22"/>
              </w:rPr>
              <w:t xml:space="preserve"> </w:t>
            </w:r>
            <w:r>
              <w:rPr>
                <w:rFonts w:ascii="Calibri" w:hAnsi="Calibri" w:cs="Calibri"/>
                <w:sz w:val="22"/>
                <w:szCs w:val="22"/>
              </w:rPr>
              <w:t>выдвижения</w:t>
            </w:r>
            <w:r>
              <w:rPr>
                <w:rFonts w:ascii="Arial LatArm" w:hAnsi="Arial LatArm" w:cs="Calibri"/>
                <w:sz w:val="22"/>
                <w:szCs w:val="22"/>
              </w:rPr>
              <w:t xml:space="preserve"> </w:t>
            </w:r>
            <w:r>
              <w:rPr>
                <w:rFonts w:ascii="Calibri" w:hAnsi="Calibri" w:cs="Calibri"/>
                <w:sz w:val="22"/>
                <w:szCs w:val="22"/>
              </w:rPr>
              <w:t>ножек</w:t>
            </w:r>
            <w:r>
              <w:rPr>
                <w:rFonts w:ascii="Arial LatArm" w:hAnsi="Arial LatArm" w:cs="Calibri"/>
                <w:sz w:val="22"/>
                <w:szCs w:val="22"/>
              </w:rPr>
              <w:t xml:space="preserve"> </w:t>
            </w:r>
            <w:r>
              <w:rPr>
                <w:rFonts w:ascii="Calibri" w:hAnsi="Calibri" w:cs="Calibri"/>
                <w:sz w:val="22"/>
                <w:szCs w:val="22"/>
              </w:rPr>
              <w:t>на</w:t>
            </w:r>
            <w:r>
              <w:rPr>
                <w:rFonts w:ascii="Arial LatArm" w:hAnsi="Arial LatArm" w:cs="Calibri"/>
                <w:sz w:val="22"/>
                <w:szCs w:val="22"/>
              </w:rPr>
              <w:t xml:space="preserve"> </w:t>
            </w:r>
            <w:r>
              <w:rPr>
                <w:rFonts w:ascii="Calibri" w:hAnsi="Calibri" w:cs="Calibri"/>
                <w:sz w:val="22"/>
                <w:szCs w:val="22"/>
              </w:rPr>
              <w:t>разную</w:t>
            </w:r>
            <w:r>
              <w:rPr>
                <w:rFonts w:ascii="Arial LatArm" w:hAnsi="Arial LatArm" w:cs="Calibri"/>
                <w:sz w:val="22"/>
                <w:szCs w:val="22"/>
              </w:rPr>
              <w:t xml:space="preserve"> </w:t>
            </w:r>
            <w:r>
              <w:rPr>
                <w:rFonts w:ascii="Calibri" w:hAnsi="Calibri" w:cs="Calibri"/>
                <w:sz w:val="22"/>
                <w:szCs w:val="22"/>
              </w:rPr>
              <w:t>высоту</w:t>
            </w:r>
            <w:r>
              <w:rPr>
                <w:rFonts w:ascii="Arial LatArm" w:hAnsi="Arial LatArm" w:cs="Calibri"/>
                <w:sz w:val="22"/>
                <w:szCs w:val="22"/>
              </w:rPr>
              <w:t xml:space="preserve">  </w:t>
            </w:r>
            <w:r>
              <w:rPr>
                <w:rFonts w:ascii="Calibri" w:hAnsi="Calibri" w:cs="Calibri"/>
                <w:sz w:val="22"/>
                <w:szCs w:val="22"/>
              </w:rPr>
              <w:t>из</w:t>
            </w:r>
            <w:r>
              <w:rPr>
                <w:rFonts w:ascii="Arial LatArm" w:hAnsi="Arial LatArm" w:cs="Calibri"/>
                <w:sz w:val="22"/>
                <w:szCs w:val="22"/>
              </w:rPr>
              <w:t xml:space="preserve"> </w:t>
            </w:r>
            <w:r>
              <w:rPr>
                <w:rFonts w:ascii="Calibri" w:hAnsi="Calibri" w:cs="Calibri"/>
                <w:sz w:val="22"/>
                <w:szCs w:val="22"/>
              </w:rPr>
              <w:t>собранного</w:t>
            </w:r>
            <w:r>
              <w:rPr>
                <w:rFonts w:ascii="Arial LatArm" w:hAnsi="Arial LatArm" w:cs="Calibri"/>
                <w:sz w:val="22"/>
                <w:szCs w:val="22"/>
              </w:rPr>
              <w:t xml:space="preserve"> </w:t>
            </w:r>
            <w:r>
              <w:rPr>
                <w:rFonts w:ascii="Calibri" w:hAnsi="Calibri" w:cs="Calibri"/>
                <w:sz w:val="22"/>
                <w:szCs w:val="22"/>
              </w:rPr>
              <w:t>вида</w:t>
            </w:r>
            <w:r>
              <w:rPr>
                <w:rFonts w:ascii="Arial LatArm" w:hAnsi="Arial LatArm" w:cs="Calibri"/>
                <w:sz w:val="22"/>
                <w:szCs w:val="22"/>
              </w:rPr>
              <w:t xml:space="preserve">. </w:t>
            </w:r>
            <w:r>
              <w:rPr>
                <w:rFonts w:ascii="Calibri" w:hAnsi="Calibri" w:cs="Calibri"/>
                <w:sz w:val="22"/>
                <w:szCs w:val="22"/>
              </w:rPr>
              <w:t>Максимальная</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w:t>
            </w:r>
            <w:r>
              <w:rPr>
                <w:rFonts w:ascii="Calibri" w:hAnsi="Calibri" w:cs="Calibri"/>
                <w:sz w:val="22"/>
                <w:szCs w:val="22"/>
              </w:rPr>
              <w:t>сторон</w:t>
            </w:r>
            <w:r>
              <w:rPr>
                <w:rFonts w:ascii="Arial LatArm" w:hAnsi="Arial LatArm" w:cs="Calibri"/>
                <w:sz w:val="22"/>
                <w:szCs w:val="22"/>
              </w:rPr>
              <w:t xml:space="preserve"> </w:t>
            </w:r>
            <w:r>
              <w:rPr>
                <w:rFonts w:ascii="Calibri" w:hAnsi="Calibri" w:cs="Calibri"/>
                <w:sz w:val="22"/>
                <w:szCs w:val="22"/>
              </w:rPr>
              <w:t>при</w:t>
            </w:r>
            <w:r>
              <w:rPr>
                <w:rFonts w:ascii="Arial LatArm" w:hAnsi="Arial LatArm" w:cs="Calibri"/>
                <w:sz w:val="22"/>
                <w:szCs w:val="22"/>
              </w:rPr>
              <w:t xml:space="preserve"> </w:t>
            </w:r>
            <w:r>
              <w:rPr>
                <w:rFonts w:ascii="Calibri" w:hAnsi="Calibri" w:cs="Calibri"/>
                <w:sz w:val="22"/>
                <w:szCs w:val="22"/>
              </w:rPr>
              <w:t>треугольном</w:t>
            </w:r>
            <w:r>
              <w:rPr>
                <w:rFonts w:ascii="Arial LatArm" w:hAnsi="Arial LatArm" w:cs="Calibri"/>
                <w:sz w:val="22"/>
                <w:szCs w:val="22"/>
              </w:rPr>
              <w:t xml:space="preserve"> </w:t>
            </w:r>
            <w:r>
              <w:rPr>
                <w:rFonts w:ascii="Calibri" w:hAnsi="Calibri" w:cs="Calibri"/>
                <w:sz w:val="22"/>
                <w:szCs w:val="22"/>
              </w:rPr>
              <w:t>открывании</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4 </w:t>
            </w:r>
            <w:r>
              <w:rPr>
                <w:rFonts w:ascii="Calibri" w:hAnsi="Calibri" w:cs="Calibri"/>
                <w:sz w:val="22"/>
                <w:szCs w:val="22"/>
              </w:rPr>
              <w:t>до</w:t>
            </w:r>
            <w:r>
              <w:rPr>
                <w:rFonts w:ascii="Arial LatArm" w:hAnsi="Arial LatArm" w:cs="Calibri"/>
                <w:sz w:val="22"/>
                <w:szCs w:val="22"/>
              </w:rPr>
              <w:t xml:space="preserve"> 5 </w:t>
            </w:r>
            <w:r>
              <w:rPr>
                <w:rFonts w:ascii="Calibri" w:hAnsi="Calibri" w:cs="Calibri"/>
                <w:sz w:val="22"/>
                <w:szCs w:val="22"/>
              </w:rPr>
              <w:t>метров</w:t>
            </w:r>
            <w:r>
              <w:rPr>
                <w:rFonts w:ascii="Arial LatArm" w:hAnsi="Arial LatArm" w:cs="Calibri"/>
                <w:sz w:val="22"/>
                <w:szCs w:val="22"/>
              </w:rPr>
              <w:t xml:space="preserve">, </w:t>
            </w:r>
            <w:r>
              <w:rPr>
                <w:rFonts w:ascii="Calibri" w:hAnsi="Calibri" w:cs="Calibri"/>
                <w:sz w:val="22"/>
                <w:szCs w:val="22"/>
              </w:rPr>
              <w:t>при</w:t>
            </w:r>
            <w:r>
              <w:rPr>
                <w:rFonts w:ascii="Arial LatArm" w:hAnsi="Arial LatArm" w:cs="Calibri"/>
                <w:sz w:val="22"/>
                <w:szCs w:val="22"/>
              </w:rPr>
              <w:t xml:space="preserve"> </w:t>
            </w:r>
            <w:r>
              <w:rPr>
                <w:rFonts w:ascii="Calibri" w:hAnsi="Calibri" w:cs="Calibri"/>
                <w:sz w:val="22"/>
                <w:szCs w:val="22"/>
              </w:rPr>
              <w:t>откривании</w:t>
            </w:r>
            <w:r>
              <w:rPr>
                <w:rFonts w:ascii="Arial LatArm" w:hAnsi="Arial LatArm" w:cs="Calibri"/>
                <w:sz w:val="22"/>
                <w:szCs w:val="22"/>
              </w:rPr>
              <w:t xml:space="preserve"> </w:t>
            </w:r>
            <w:r>
              <w:rPr>
                <w:rFonts w:ascii="Calibri" w:hAnsi="Calibri" w:cs="Calibri"/>
                <w:sz w:val="22"/>
                <w:szCs w:val="22"/>
              </w:rPr>
              <w:t>напрямую</w:t>
            </w:r>
            <w:r>
              <w:rPr>
                <w:rFonts w:ascii="Arial LatArm" w:hAnsi="Arial LatArm" w:cs="Calibri"/>
                <w:sz w:val="22"/>
                <w:szCs w:val="22"/>
              </w:rPr>
              <w:t xml:space="preserve">  </w:t>
            </w:r>
            <w:r>
              <w:rPr>
                <w:rFonts w:ascii="Calibri" w:hAnsi="Calibri" w:cs="Calibri"/>
                <w:sz w:val="22"/>
                <w:szCs w:val="22"/>
              </w:rPr>
              <w:t>максимальная</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8 </w:t>
            </w:r>
            <w:r>
              <w:rPr>
                <w:rFonts w:ascii="Calibri" w:hAnsi="Calibri" w:cs="Calibri"/>
                <w:sz w:val="22"/>
                <w:szCs w:val="22"/>
              </w:rPr>
              <w:t>до</w:t>
            </w:r>
            <w:r>
              <w:rPr>
                <w:rFonts w:ascii="Arial LatArm" w:hAnsi="Arial LatArm" w:cs="Calibri"/>
                <w:sz w:val="22"/>
                <w:szCs w:val="22"/>
              </w:rPr>
              <w:t xml:space="preserve"> 10 </w:t>
            </w:r>
            <w:r>
              <w:rPr>
                <w:rFonts w:ascii="Calibri" w:hAnsi="Calibri" w:cs="Calibri"/>
                <w:sz w:val="22"/>
                <w:szCs w:val="22"/>
              </w:rPr>
              <w:t>метров</w:t>
            </w:r>
            <w:r>
              <w:rPr>
                <w:rFonts w:ascii="Arial LatArm" w:hAnsi="Arial LatArm" w:cs="Calibri"/>
                <w:sz w:val="22"/>
                <w:szCs w:val="22"/>
              </w:rPr>
              <w:t xml:space="preserve">, </w:t>
            </w:r>
            <w:r>
              <w:rPr>
                <w:rFonts w:ascii="Calibri" w:hAnsi="Calibri" w:cs="Calibri"/>
                <w:sz w:val="22"/>
                <w:szCs w:val="22"/>
              </w:rPr>
              <w:t>ширина</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50 </w:t>
            </w:r>
            <w:r>
              <w:rPr>
                <w:rFonts w:ascii="Calibri" w:hAnsi="Calibri" w:cs="Calibri"/>
                <w:sz w:val="22"/>
                <w:szCs w:val="22"/>
              </w:rPr>
              <w:t>до</w:t>
            </w:r>
            <w:r>
              <w:rPr>
                <w:rFonts w:ascii="Arial LatArm" w:hAnsi="Arial LatArm" w:cs="Calibri"/>
                <w:sz w:val="22"/>
                <w:szCs w:val="22"/>
              </w:rPr>
              <w:t xml:space="preserve"> 60 </w:t>
            </w:r>
            <w:r>
              <w:rPr>
                <w:rFonts w:ascii="Calibri" w:hAnsi="Calibri" w:cs="Calibri"/>
                <w:sz w:val="22"/>
                <w:szCs w:val="22"/>
              </w:rPr>
              <w:t>см</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w:t>
            </w:r>
          </w:p>
        </w:tc>
        <w:tc>
          <w:tcPr>
            <w:tcW w:w="851" w:type="dxa"/>
            <w:vAlign w:val="center"/>
          </w:tcPr>
          <w:p w:rsidR="006A2C14" w:rsidRDefault="006A2C14" w:rsidP="006A2C14">
            <w:pPr>
              <w:jc w:val="center"/>
              <w:rPr>
                <w:rFonts w:ascii="Arial LatArm" w:hAnsi="Arial LatArm" w:cs="Calibri"/>
                <w:sz w:val="22"/>
                <w:szCs w:val="22"/>
              </w:rPr>
            </w:pPr>
            <w:r>
              <w:rPr>
                <w:rFonts w:ascii="Calibri" w:hAnsi="Calibri" w:cs="Calibri"/>
                <w:sz w:val="22"/>
                <w:szCs w:val="22"/>
              </w:rPr>
              <w:t>штука</w:t>
            </w:r>
          </w:p>
        </w:tc>
        <w:tc>
          <w:tcPr>
            <w:tcW w:w="1149" w:type="dxa"/>
            <w:vAlign w:val="center"/>
          </w:tcPr>
          <w:p w:rsidR="006A2C14" w:rsidRDefault="006A2C14" w:rsidP="006A2C14">
            <w:pPr>
              <w:jc w:val="center"/>
              <w:rPr>
                <w:rFonts w:ascii="Arial LatArm" w:hAnsi="Arial LatArm" w:cs="Arial"/>
              </w:rPr>
            </w:pPr>
          </w:p>
        </w:tc>
        <w:tc>
          <w:tcPr>
            <w:tcW w:w="1620" w:type="dxa"/>
            <w:vAlign w:val="center"/>
          </w:tcPr>
          <w:p w:rsidR="006A2C14" w:rsidRDefault="006A2C14" w:rsidP="006A2C14">
            <w:pPr>
              <w:jc w:val="center"/>
              <w:rPr>
                <w:rFonts w:ascii="Arial LatArm" w:hAnsi="Arial LatArm" w:cs="Arial"/>
              </w:rPr>
            </w:pPr>
          </w:p>
        </w:tc>
        <w:tc>
          <w:tcPr>
            <w:tcW w:w="1314" w:type="dxa"/>
            <w:vAlign w:val="center"/>
          </w:tcPr>
          <w:p w:rsidR="006A2C14" w:rsidRDefault="006A2C14" w:rsidP="006A2C14">
            <w:pPr>
              <w:jc w:val="center"/>
              <w:rPr>
                <w:rFonts w:ascii="Arial" w:hAnsi="Arial" w:cs="Arial"/>
              </w:rPr>
            </w:pPr>
            <w:r>
              <w:rPr>
                <w:rFonts w:ascii="Arial" w:hAnsi="Arial" w:cs="Arial"/>
              </w:rPr>
              <w:t>6</w:t>
            </w:r>
          </w:p>
        </w:tc>
      </w:tr>
      <w:tr w:rsidR="00F32884" w:rsidRPr="00576215" w:rsidTr="00DE7FB3">
        <w:trPr>
          <w:trHeight w:val="391"/>
          <w:jc w:val="center"/>
        </w:trPr>
        <w:tc>
          <w:tcPr>
            <w:tcW w:w="10495" w:type="dxa"/>
            <w:gridSpan w:val="6"/>
          </w:tcPr>
          <w:p w:rsidR="00F32884" w:rsidRPr="00540B2E" w:rsidRDefault="00F32884" w:rsidP="00F32884">
            <w:pPr>
              <w:widowControl w:val="0"/>
              <w:spacing w:after="120"/>
              <w:rPr>
                <w:rFonts w:ascii="GHEA Grapalat" w:hAnsi="GHEA Grapalat"/>
                <w:sz w:val="16"/>
                <w:szCs w:val="20"/>
                <w:lang w:val="en-US"/>
              </w:rPr>
            </w:pPr>
            <w:r w:rsidRPr="00C8794B">
              <w:rPr>
                <w:rFonts w:ascii="Arial" w:hAnsi="Arial" w:cs="Arial"/>
                <w:b/>
              </w:rPr>
              <w:t>Всего</w:t>
            </w:r>
          </w:p>
        </w:tc>
        <w:tc>
          <w:tcPr>
            <w:tcW w:w="851" w:type="dxa"/>
          </w:tcPr>
          <w:p w:rsidR="00F32884" w:rsidRPr="00576215" w:rsidRDefault="00F32884" w:rsidP="00F32884">
            <w:pPr>
              <w:widowControl w:val="0"/>
              <w:spacing w:after="120"/>
              <w:jc w:val="center"/>
              <w:rPr>
                <w:rFonts w:ascii="GHEA Grapalat" w:hAnsi="GHEA Grapalat"/>
                <w:sz w:val="16"/>
                <w:szCs w:val="20"/>
              </w:rPr>
            </w:pPr>
          </w:p>
        </w:tc>
        <w:tc>
          <w:tcPr>
            <w:tcW w:w="1149" w:type="dxa"/>
          </w:tcPr>
          <w:p w:rsidR="00F32884" w:rsidRPr="00576215" w:rsidRDefault="00F32884" w:rsidP="00F32884">
            <w:pPr>
              <w:widowControl w:val="0"/>
              <w:spacing w:after="120"/>
              <w:jc w:val="center"/>
              <w:rPr>
                <w:rFonts w:ascii="GHEA Grapalat" w:hAnsi="GHEA Grapalat"/>
                <w:sz w:val="16"/>
                <w:szCs w:val="20"/>
              </w:rPr>
            </w:pPr>
          </w:p>
        </w:tc>
        <w:tc>
          <w:tcPr>
            <w:tcW w:w="1620" w:type="dxa"/>
          </w:tcPr>
          <w:p w:rsidR="00F32884" w:rsidRPr="003C635A" w:rsidRDefault="00F32884" w:rsidP="001D70E4">
            <w:pPr>
              <w:jc w:val="center"/>
              <w:rPr>
                <w:rFonts w:asciiTheme="minorHAnsi" w:hAnsiTheme="minorHAnsi" w:cs="Arial"/>
                <w:b/>
                <w:bCs/>
              </w:rPr>
            </w:pPr>
          </w:p>
        </w:tc>
        <w:tc>
          <w:tcPr>
            <w:tcW w:w="1314" w:type="dxa"/>
          </w:tcPr>
          <w:p w:rsidR="00F32884" w:rsidRPr="00576215" w:rsidRDefault="00F32884" w:rsidP="00F32884">
            <w:pPr>
              <w:widowControl w:val="0"/>
              <w:spacing w:after="120"/>
              <w:jc w:val="center"/>
              <w:rPr>
                <w:rFonts w:ascii="GHEA Grapalat" w:hAnsi="GHEA Grapalat"/>
                <w:sz w:val="16"/>
                <w:szCs w:val="20"/>
              </w:rPr>
            </w:pPr>
          </w:p>
        </w:tc>
      </w:tr>
      <w:tr w:rsidR="008F2FF2" w:rsidRPr="00576215" w:rsidTr="00885259">
        <w:trPr>
          <w:trHeight w:val="1130"/>
          <w:jc w:val="center"/>
        </w:trPr>
        <w:tc>
          <w:tcPr>
            <w:tcW w:w="2773" w:type="dxa"/>
            <w:gridSpan w:val="2"/>
            <w:vMerge w:val="restart"/>
            <w:vAlign w:val="center"/>
          </w:tcPr>
          <w:p w:rsidR="008F2FF2" w:rsidRPr="007968B5" w:rsidRDefault="008F2FF2" w:rsidP="00885259">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8F2FF2" w:rsidRPr="00C90F08" w:rsidRDefault="008F2FF2" w:rsidP="00885259">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8F2FF2" w:rsidRPr="00C90F08" w:rsidRDefault="008F2FF2" w:rsidP="00885259">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8F2FF2" w:rsidRPr="00576215" w:rsidTr="00885259">
        <w:trPr>
          <w:trHeight w:val="1245"/>
          <w:jc w:val="center"/>
        </w:trPr>
        <w:tc>
          <w:tcPr>
            <w:tcW w:w="2773" w:type="dxa"/>
            <w:gridSpan w:val="2"/>
            <w:vMerge/>
            <w:vAlign w:val="center"/>
          </w:tcPr>
          <w:p w:rsidR="008F2FF2" w:rsidRPr="007968B5" w:rsidRDefault="008F2FF2" w:rsidP="00885259">
            <w:pPr>
              <w:widowControl w:val="0"/>
              <w:spacing w:after="120"/>
              <w:jc w:val="center"/>
              <w:rPr>
                <w:rFonts w:ascii="GHEA Grapalat" w:hAnsi="GHEA Grapalat"/>
                <w:sz w:val="22"/>
                <w:szCs w:val="20"/>
              </w:rPr>
            </w:pPr>
          </w:p>
        </w:tc>
        <w:tc>
          <w:tcPr>
            <w:tcW w:w="12656" w:type="dxa"/>
            <w:gridSpan w:val="8"/>
            <w:vAlign w:val="center"/>
          </w:tcPr>
          <w:p w:rsidR="008F2FF2" w:rsidRPr="00C90F08" w:rsidRDefault="008F2FF2" w:rsidP="008C533B">
            <w:pPr>
              <w:widowControl w:val="0"/>
              <w:jc w:val="both"/>
              <w:rPr>
                <w:rFonts w:ascii="Arial" w:hAnsi="Arial" w:cs="Arial"/>
              </w:rPr>
            </w:pPr>
            <w:r w:rsidRPr="00C90F08">
              <w:rPr>
                <w:rFonts w:ascii="Arial" w:hAnsi="Arial" w:cs="Arial"/>
                <w:b/>
              </w:rPr>
              <w:t>Количество и сроки поставки</w:t>
            </w:r>
            <w:r w:rsidRPr="00C90F08">
              <w:rPr>
                <w:rFonts w:ascii="Arial" w:hAnsi="Arial" w:cs="Arial"/>
              </w:rPr>
              <w:t xml:space="preserve">  Согласно пунктов  8.1</w:t>
            </w:r>
            <w:r w:rsidRPr="00E46DE8">
              <w:rPr>
                <w:rFonts w:ascii="Arial" w:hAnsi="Arial" w:cs="Arial"/>
              </w:rPr>
              <w:t xml:space="preserve"> </w:t>
            </w:r>
            <w:r w:rsidRPr="00C90F08">
              <w:rPr>
                <w:rFonts w:ascii="Arial" w:hAnsi="Arial" w:cs="Arial"/>
              </w:rPr>
              <w:t>и 1.</w:t>
            </w:r>
            <w:r w:rsidRPr="00FC3FB6">
              <w:rPr>
                <w:rFonts w:ascii="Arial" w:hAnsi="Arial" w:cs="Arial"/>
              </w:rPr>
              <w:t>2</w:t>
            </w:r>
            <w:r w:rsidRPr="00C90F08">
              <w:rPr>
                <w:rFonts w:ascii="Arial" w:hAnsi="Arial" w:cs="Arial"/>
              </w:rPr>
              <w:t xml:space="preserve"> данного договора и Покупатель заказ на поставку товара Продавцу дает в письменной форме, путем отправки заявки на </w:t>
            </w:r>
            <w:r w:rsidRPr="005E2099">
              <w:rPr>
                <w:rFonts w:ascii="Arial" w:hAnsi="Arial" w:cs="Arial"/>
                <w:lang w:val="en-US"/>
              </w:rPr>
              <w:t>E</w:t>
            </w:r>
            <w:r w:rsidRPr="00C90F08">
              <w:rPr>
                <w:rFonts w:ascii="Arial" w:hAnsi="Arial" w:cs="Arial"/>
              </w:rPr>
              <w:t>-</w:t>
            </w:r>
            <w:r w:rsidRPr="005E2099">
              <w:rPr>
                <w:rFonts w:ascii="Arial" w:hAnsi="Arial" w:cs="Arial"/>
                <w:lang w:val="en-US"/>
              </w:rPr>
              <w:t>mail</w:t>
            </w:r>
            <w:r w:rsidRPr="00C90F08">
              <w:rPr>
                <w:rFonts w:ascii="Arial" w:hAnsi="Arial" w:cs="Arial"/>
              </w:rPr>
              <w:t>, указанный в Договоре Продавцом.</w:t>
            </w:r>
          </w:p>
        </w:tc>
      </w:tr>
      <w:tr w:rsidR="008F2FF2" w:rsidRPr="00576215" w:rsidTr="00885259">
        <w:trPr>
          <w:trHeight w:val="827"/>
          <w:jc w:val="center"/>
        </w:trPr>
        <w:tc>
          <w:tcPr>
            <w:tcW w:w="2773" w:type="dxa"/>
            <w:gridSpan w:val="2"/>
            <w:vMerge/>
            <w:vAlign w:val="center"/>
          </w:tcPr>
          <w:p w:rsidR="008F2FF2" w:rsidRPr="007968B5" w:rsidRDefault="008F2FF2" w:rsidP="00885259">
            <w:pPr>
              <w:widowControl w:val="0"/>
              <w:spacing w:after="120"/>
              <w:jc w:val="center"/>
              <w:rPr>
                <w:rFonts w:ascii="GHEA Grapalat" w:hAnsi="GHEA Grapalat"/>
                <w:sz w:val="22"/>
                <w:szCs w:val="20"/>
              </w:rPr>
            </w:pPr>
          </w:p>
        </w:tc>
        <w:tc>
          <w:tcPr>
            <w:tcW w:w="12656" w:type="dxa"/>
            <w:gridSpan w:val="8"/>
            <w:vAlign w:val="center"/>
          </w:tcPr>
          <w:p w:rsidR="008F2FF2" w:rsidRPr="00F928E9" w:rsidRDefault="008F2FF2" w:rsidP="00885259">
            <w:pPr>
              <w:widowControl w:val="0"/>
              <w:jc w:val="both"/>
              <w:rPr>
                <w:rFonts w:ascii="Arial" w:hAnsi="Arial" w:cs="Arial"/>
              </w:rPr>
            </w:pPr>
            <w:r w:rsidRPr="00C90F08">
              <w:rPr>
                <w:rFonts w:ascii="Arial" w:hAnsi="Arial" w:cs="Arial"/>
              </w:rPr>
              <w:t>Поставки предусмотренные Договором будут осуществлятся в соответствии с пунктом 8.1.1 Договора.</w:t>
            </w:r>
          </w:p>
        </w:tc>
      </w:tr>
      <w:tr w:rsidR="008F2FF2" w:rsidRPr="00576215" w:rsidTr="00885259">
        <w:trPr>
          <w:trHeight w:val="795"/>
          <w:jc w:val="center"/>
        </w:trPr>
        <w:tc>
          <w:tcPr>
            <w:tcW w:w="2773" w:type="dxa"/>
            <w:gridSpan w:val="2"/>
            <w:vMerge/>
            <w:vAlign w:val="center"/>
          </w:tcPr>
          <w:p w:rsidR="008F2FF2" w:rsidRPr="007968B5" w:rsidRDefault="008F2FF2" w:rsidP="00885259">
            <w:pPr>
              <w:widowControl w:val="0"/>
              <w:spacing w:after="120"/>
              <w:jc w:val="center"/>
              <w:rPr>
                <w:rFonts w:ascii="GHEA Grapalat" w:hAnsi="GHEA Grapalat"/>
                <w:sz w:val="22"/>
                <w:szCs w:val="20"/>
              </w:rPr>
            </w:pPr>
          </w:p>
        </w:tc>
        <w:tc>
          <w:tcPr>
            <w:tcW w:w="12656" w:type="dxa"/>
            <w:gridSpan w:val="8"/>
            <w:vAlign w:val="center"/>
          </w:tcPr>
          <w:p w:rsidR="008F2FF2" w:rsidRPr="0029363C" w:rsidRDefault="008F2FF2" w:rsidP="00885259">
            <w:pPr>
              <w:widowControl w:val="0"/>
              <w:jc w:val="both"/>
              <w:rPr>
                <w:rFonts w:ascii="Arial" w:hAnsi="Arial" w:cs="Arial"/>
              </w:rPr>
            </w:pPr>
            <w:r w:rsidRPr="0029363C">
              <w:rPr>
                <w:rFonts w:ascii="Arial" w:hAnsi="Arial" w:cs="Arial"/>
                <w:b/>
                <w:bCs/>
              </w:rPr>
              <w:t>Продавец</w:t>
            </w:r>
            <w:r w:rsidRPr="0029363C">
              <w:rPr>
                <w:rFonts w:ascii="Arial LatArm" w:hAnsi="Arial LatArm" w:cs="Calibri"/>
                <w:b/>
                <w:bCs/>
              </w:rPr>
              <w:t xml:space="preserve"> </w:t>
            </w:r>
            <w:r w:rsidRPr="0029363C">
              <w:rPr>
                <w:rFonts w:ascii="Arial" w:hAnsi="Arial" w:cs="Arial"/>
                <w:b/>
                <w:bCs/>
              </w:rPr>
              <w:t>вместе</w:t>
            </w:r>
            <w:r w:rsidRPr="0029363C">
              <w:rPr>
                <w:rFonts w:ascii="Arial LatArm" w:hAnsi="Arial LatArm" w:cs="Calibri"/>
                <w:b/>
                <w:bCs/>
              </w:rPr>
              <w:t xml:space="preserve"> </w:t>
            </w:r>
            <w:r w:rsidRPr="0029363C">
              <w:rPr>
                <w:rFonts w:ascii="Arial" w:hAnsi="Arial" w:cs="Arial"/>
                <w:b/>
                <w:bCs/>
              </w:rPr>
              <w:t>с</w:t>
            </w:r>
            <w:r w:rsidRPr="0029363C">
              <w:rPr>
                <w:rFonts w:ascii="Arial LatArm" w:hAnsi="Arial LatArm" w:cs="Calibri"/>
                <w:b/>
                <w:bCs/>
              </w:rPr>
              <w:t xml:space="preserve"> </w:t>
            </w:r>
            <w:r w:rsidRPr="0029363C">
              <w:rPr>
                <w:rFonts w:ascii="Arial" w:hAnsi="Arial" w:cs="Arial"/>
                <w:b/>
                <w:bCs/>
              </w:rPr>
              <w:t>поставленным</w:t>
            </w:r>
            <w:r w:rsidRPr="0029363C">
              <w:rPr>
                <w:rFonts w:ascii="Arial LatArm" w:hAnsi="Arial LatArm" w:cs="Calibri"/>
                <w:b/>
                <w:bCs/>
              </w:rPr>
              <w:t xml:space="preserve"> </w:t>
            </w:r>
            <w:r w:rsidRPr="0029363C">
              <w:rPr>
                <w:rFonts w:ascii="Arial" w:hAnsi="Arial" w:cs="Arial"/>
                <w:b/>
                <w:bCs/>
              </w:rPr>
              <w:t>товаром</w:t>
            </w:r>
            <w:r w:rsidRPr="0029363C">
              <w:rPr>
                <w:rFonts w:ascii="Arial LatArm" w:hAnsi="Arial LatArm" w:cs="Calibri"/>
                <w:b/>
                <w:bCs/>
              </w:rPr>
              <w:t xml:space="preserve"> </w:t>
            </w:r>
            <w:r w:rsidRPr="0029363C">
              <w:rPr>
                <w:rFonts w:ascii="Arial" w:hAnsi="Arial" w:cs="Arial"/>
                <w:b/>
                <w:bCs/>
              </w:rPr>
              <w:t>представляет</w:t>
            </w:r>
            <w:r w:rsidRPr="0029363C">
              <w:rPr>
                <w:rFonts w:ascii="Arial LatArm" w:hAnsi="Arial LatArm" w:cs="Calibri"/>
                <w:b/>
                <w:bCs/>
              </w:rPr>
              <w:t xml:space="preserve"> </w:t>
            </w:r>
            <w:r w:rsidRPr="0029363C">
              <w:rPr>
                <w:rFonts w:ascii="Arial" w:hAnsi="Arial" w:cs="Arial"/>
                <w:b/>
                <w:bCs/>
              </w:rPr>
              <w:t>сертификат</w:t>
            </w:r>
            <w:r w:rsidRPr="0029363C">
              <w:rPr>
                <w:rFonts w:ascii="Arial LatArm" w:hAnsi="Arial LatArm" w:cs="Calibri"/>
                <w:b/>
                <w:bCs/>
              </w:rPr>
              <w:t xml:space="preserve"> </w:t>
            </w:r>
            <w:r w:rsidRPr="0029363C">
              <w:rPr>
                <w:rFonts w:ascii="Arial" w:hAnsi="Arial" w:cs="Arial"/>
                <w:b/>
                <w:bCs/>
              </w:rPr>
              <w:t>качества</w:t>
            </w:r>
            <w:r w:rsidRPr="0029363C">
              <w:rPr>
                <w:rFonts w:ascii="Arial LatArm" w:hAnsi="Arial LatArm" w:cs="Calibri"/>
                <w:b/>
                <w:bCs/>
              </w:rPr>
              <w:t>.</w:t>
            </w:r>
          </w:p>
        </w:tc>
      </w:tr>
      <w:tr w:rsidR="008F2FF2" w:rsidRPr="00576215" w:rsidTr="00885259">
        <w:trPr>
          <w:trHeight w:val="705"/>
          <w:jc w:val="center"/>
        </w:trPr>
        <w:tc>
          <w:tcPr>
            <w:tcW w:w="2773" w:type="dxa"/>
            <w:gridSpan w:val="2"/>
            <w:vMerge/>
            <w:vAlign w:val="center"/>
          </w:tcPr>
          <w:p w:rsidR="008F2FF2" w:rsidRPr="007968B5" w:rsidRDefault="008F2FF2" w:rsidP="00885259">
            <w:pPr>
              <w:widowControl w:val="0"/>
              <w:spacing w:after="120"/>
              <w:jc w:val="center"/>
              <w:rPr>
                <w:rFonts w:ascii="GHEA Grapalat" w:hAnsi="GHEA Grapalat"/>
                <w:sz w:val="22"/>
                <w:szCs w:val="20"/>
              </w:rPr>
            </w:pPr>
          </w:p>
        </w:tc>
        <w:tc>
          <w:tcPr>
            <w:tcW w:w="12656" w:type="dxa"/>
            <w:gridSpan w:val="8"/>
            <w:vAlign w:val="center"/>
          </w:tcPr>
          <w:p w:rsidR="008F2FF2" w:rsidRPr="00C90F08" w:rsidRDefault="008F2FF2" w:rsidP="00885259">
            <w:pPr>
              <w:widowControl w:val="0"/>
              <w:jc w:val="both"/>
              <w:rPr>
                <w:rFonts w:ascii="Arial" w:hAnsi="Arial" w:cs="Arial"/>
                <w:b/>
              </w:rPr>
            </w:pPr>
            <w:r w:rsidRPr="00F928E9">
              <w:rPr>
                <w:rFonts w:ascii="Arial" w:hAnsi="Arial" w:cs="Arial"/>
              </w:rPr>
              <w:t>Поставляемые</w:t>
            </w:r>
            <w:r w:rsidRPr="00BE51DD">
              <w:rPr>
                <w:rFonts w:ascii="Arial" w:hAnsi="Arial" w:cs="Arial"/>
              </w:rPr>
              <w:t xml:space="preserve"> </w:t>
            </w:r>
            <w:r w:rsidRPr="00F928E9">
              <w:rPr>
                <w:rFonts w:ascii="Arial" w:hAnsi="Arial" w:cs="Arial"/>
              </w:rPr>
              <w:t>т</w:t>
            </w:r>
            <w:r w:rsidRPr="00BE51DD">
              <w:rPr>
                <w:rFonts w:ascii="Arial" w:hAnsi="Arial" w:cs="Arial"/>
              </w:rPr>
              <w:t>ов</w:t>
            </w:r>
            <w:r w:rsidRPr="00F928E9">
              <w:rPr>
                <w:rFonts w:ascii="Arial" w:hAnsi="Arial" w:cs="Arial"/>
              </w:rPr>
              <w:t>ары пройдут соответствующую проверку, которые должны соответствовать техническим характеристикам.</w:t>
            </w:r>
          </w:p>
        </w:tc>
      </w:tr>
    </w:tbl>
    <w:p w:rsidR="00417A05" w:rsidRPr="007C6E16" w:rsidRDefault="00417A05" w:rsidP="00417A05"/>
    <w:p w:rsidR="00417A05" w:rsidRPr="007C6E16" w:rsidRDefault="00417A05" w:rsidP="00417A05"/>
    <w:p w:rsidR="00417A05" w:rsidRPr="00946667" w:rsidRDefault="00417A05" w:rsidP="00417A05">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417A05" w:rsidRPr="00946667" w:rsidRDefault="00417A05" w:rsidP="00417A05">
      <w:pPr>
        <w:tabs>
          <w:tab w:val="left" w:pos="1080"/>
        </w:tabs>
      </w:pPr>
      <w:r>
        <w:tab/>
      </w:r>
    </w:p>
    <w:p w:rsidR="00417A05" w:rsidRPr="00131729" w:rsidRDefault="00417A05" w:rsidP="00417A05">
      <w:pPr>
        <w:pStyle w:val="FootnoteText"/>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417A05" w:rsidRPr="007C6E16" w:rsidRDefault="00417A05" w:rsidP="00417A05"/>
    <w:p w:rsidR="00417A05" w:rsidRPr="00131729" w:rsidRDefault="00417A05" w:rsidP="00417A05">
      <w:pPr>
        <w:pStyle w:val="FootnoteText"/>
        <w:widowControl w:val="0"/>
        <w:jc w:val="both"/>
        <w:rPr>
          <w:rFonts w:ascii="GHEA Grapalat" w:hAnsi="GHEA Grapalat"/>
          <w:sz w:val="24"/>
          <w:szCs w:val="24"/>
        </w:rPr>
      </w:pP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17A05" w:rsidRPr="00131729" w:rsidRDefault="00417A05" w:rsidP="00417A05">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417A05" w:rsidRPr="00DD2B43" w:rsidTr="00EA176E">
        <w:trPr>
          <w:jc w:val="center"/>
        </w:trPr>
        <w:tc>
          <w:tcPr>
            <w:tcW w:w="4536" w:type="dxa"/>
          </w:tcPr>
          <w:p w:rsidR="00417A05" w:rsidRPr="00DD2B43" w:rsidRDefault="00417A05" w:rsidP="00EA176E">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417A05" w:rsidRPr="00DD2B43" w:rsidRDefault="00417A05" w:rsidP="00EA176E">
            <w:pPr>
              <w:widowControl w:val="0"/>
              <w:spacing w:after="160" w:line="360" w:lineRule="auto"/>
              <w:jc w:val="center"/>
              <w:rPr>
                <w:rFonts w:ascii="GHEA Grapalat" w:hAnsi="GHEA Grapalat"/>
              </w:rPr>
            </w:pPr>
          </w:p>
          <w:p w:rsidR="00417A05" w:rsidRPr="00FE175A" w:rsidRDefault="00417A05" w:rsidP="00EA176E">
            <w:pPr>
              <w:widowControl w:val="0"/>
              <w:jc w:val="center"/>
              <w:rPr>
                <w:rFonts w:ascii="GHEA Grapalat" w:hAnsi="GHEA Grapalat"/>
                <w:lang w:val="en-US"/>
              </w:rPr>
            </w:pPr>
            <w:r>
              <w:rPr>
                <w:rFonts w:ascii="GHEA Grapalat" w:hAnsi="GHEA Grapalat"/>
                <w:lang w:val="en-US"/>
              </w:rPr>
              <w:t>__________________________</w:t>
            </w:r>
          </w:p>
          <w:p w:rsidR="00417A05" w:rsidRPr="00FE175A" w:rsidRDefault="00417A05" w:rsidP="00EA176E">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417A05" w:rsidRPr="00DD2B43" w:rsidRDefault="00417A05" w:rsidP="00EA176E">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417A05" w:rsidRPr="00DD2B43" w:rsidRDefault="00417A05" w:rsidP="00EA176E">
            <w:pPr>
              <w:widowControl w:val="0"/>
              <w:spacing w:after="160" w:line="360" w:lineRule="auto"/>
              <w:jc w:val="center"/>
              <w:rPr>
                <w:rFonts w:ascii="GHEA Grapalat" w:hAnsi="GHEA Grapalat"/>
              </w:rPr>
            </w:pPr>
          </w:p>
        </w:tc>
        <w:tc>
          <w:tcPr>
            <w:tcW w:w="4343" w:type="dxa"/>
          </w:tcPr>
          <w:p w:rsidR="00417A05" w:rsidRPr="00DD2B43" w:rsidRDefault="00417A05" w:rsidP="00EA176E">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417A05" w:rsidRPr="00DD2B43" w:rsidRDefault="00417A05" w:rsidP="00EA176E">
            <w:pPr>
              <w:widowControl w:val="0"/>
              <w:spacing w:after="160" w:line="360" w:lineRule="auto"/>
              <w:jc w:val="center"/>
              <w:rPr>
                <w:rFonts w:ascii="GHEA Grapalat" w:hAnsi="GHEA Grapalat"/>
              </w:rPr>
            </w:pPr>
          </w:p>
          <w:p w:rsidR="00417A05" w:rsidRPr="00FE175A" w:rsidRDefault="00417A05" w:rsidP="00EA176E">
            <w:pPr>
              <w:widowControl w:val="0"/>
              <w:jc w:val="center"/>
              <w:rPr>
                <w:rFonts w:ascii="GHEA Grapalat" w:hAnsi="GHEA Grapalat"/>
                <w:lang w:val="en-US"/>
              </w:rPr>
            </w:pPr>
            <w:r>
              <w:rPr>
                <w:rFonts w:ascii="GHEA Grapalat" w:hAnsi="GHEA Grapalat"/>
                <w:lang w:val="en-US"/>
              </w:rPr>
              <w:t>__________________________</w:t>
            </w:r>
          </w:p>
          <w:p w:rsidR="00417A05" w:rsidRPr="00FE175A" w:rsidRDefault="00417A05" w:rsidP="00EA176E">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417A05" w:rsidRPr="00DD2B43" w:rsidRDefault="00417A05" w:rsidP="00EA176E">
            <w:pPr>
              <w:widowControl w:val="0"/>
              <w:spacing w:after="160" w:line="360" w:lineRule="auto"/>
              <w:jc w:val="center"/>
              <w:rPr>
                <w:rFonts w:ascii="GHEA Grapalat" w:hAnsi="GHEA Grapalat"/>
              </w:rPr>
            </w:pPr>
            <w:r w:rsidRPr="00DD2B43">
              <w:rPr>
                <w:rFonts w:ascii="GHEA Grapalat" w:hAnsi="GHEA Grapalat"/>
              </w:rPr>
              <w:t>М. П.</w:t>
            </w:r>
          </w:p>
        </w:tc>
      </w:tr>
    </w:tbl>
    <w:p w:rsidR="00417A05" w:rsidRDefault="00417A05" w:rsidP="00417A05">
      <w:pPr>
        <w:widowControl w:val="0"/>
        <w:spacing w:after="160" w:line="360" w:lineRule="auto"/>
        <w:jc w:val="right"/>
        <w:rPr>
          <w:rFonts w:ascii="GHEA Grapalat" w:hAnsi="GHEA Grapalat"/>
        </w:rPr>
      </w:pPr>
    </w:p>
    <w:p w:rsidR="00417A05" w:rsidRDefault="00417A05" w:rsidP="00417A05">
      <w:pPr>
        <w:pStyle w:val="FootnoteText"/>
        <w:widowControl w:val="0"/>
        <w:jc w:val="both"/>
        <w:rPr>
          <w:rFonts w:ascii="GHEA Grapalat" w:hAnsi="GHEA Grapalat"/>
          <w:sz w:val="24"/>
          <w:szCs w:val="24"/>
          <w:lang w:val="en-US"/>
        </w:rPr>
      </w:pPr>
      <w:r w:rsidRPr="00AA5BD2">
        <w:rPr>
          <w:rFonts w:ascii="GHEA Grapalat" w:hAnsi="GHEA Grapalat"/>
        </w:rPr>
        <w:br w:type="page"/>
      </w:r>
    </w:p>
    <w:p w:rsidR="00417A05" w:rsidRPr="00AA5BD2" w:rsidRDefault="00417A05" w:rsidP="00BE2816">
      <w:pPr>
        <w:widowControl w:val="0"/>
        <w:spacing w:after="160"/>
        <w:jc w:val="right"/>
        <w:rPr>
          <w:rFonts w:ascii="GHEA Grapalat" w:hAnsi="GHEA Grapalat"/>
          <w:i/>
        </w:rPr>
      </w:pPr>
      <w:r w:rsidRPr="00AA5BD2">
        <w:rPr>
          <w:rFonts w:ascii="GHEA Grapalat" w:hAnsi="GHEA Grapalat"/>
          <w:i/>
        </w:rPr>
        <w:lastRenderedPageBreak/>
        <w:t>Приложение № 2</w:t>
      </w:r>
    </w:p>
    <w:p w:rsidR="00417A05" w:rsidRPr="00AA5BD2" w:rsidRDefault="00417A05" w:rsidP="00BE2816">
      <w:pPr>
        <w:widowControl w:val="0"/>
        <w:spacing w:after="160"/>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0F5AE7">
        <w:rPr>
          <w:rFonts w:ascii="GHEA Grapalat" w:hAnsi="GHEA Grapalat"/>
          <w:b/>
        </w:rPr>
        <w:t>25/1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C117A5">
        <w:rPr>
          <w:rFonts w:ascii="GHEA Grapalat" w:hAnsi="GHEA Grapalat"/>
          <w:i/>
        </w:rPr>
        <w:t xml:space="preserve"> </w:t>
      </w:r>
      <w:r w:rsidRPr="00FD14D7">
        <w:rPr>
          <w:rFonts w:ascii="GHEA Grapalat" w:hAnsi="GHEA Grapalat"/>
          <w:i/>
        </w:rPr>
        <w:t xml:space="preserve"> </w:t>
      </w:r>
      <w:r w:rsidRPr="00AA5BD2">
        <w:rPr>
          <w:rFonts w:ascii="GHEA Grapalat" w:hAnsi="GHEA Grapalat"/>
          <w:i/>
        </w:rPr>
        <w:t>г.</w:t>
      </w:r>
    </w:p>
    <w:p w:rsidR="00417A05" w:rsidRPr="00016450" w:rsidRDefault="00417A05" w:rsidP="00417A05">
      <w:pPr>
        <w:widowControl w:val="0"/>
        <w:spacing w:after="160"/>
        <w:jc w:val="center"/>
        <w:rPr>
          <w:rFonts w:ascii="GHEA Grapalat" w:hAnsi="GHEA Grapalat"/>
        </w:rPr>
      </w:pPr>
      <w:r>
        <w:rPr>
          <w:rFonts w:ascii="GHEA Grapalat" w:hAnsi="GHEA Grapalat"/>
        </w:rPr>
        <w:t>ГРАФИК ОПЛАТЫ</w:t>
      </w:r>
    </w:p>
    <w:p w:rsidR="00417A05" w:rsidRPr="00016450" w:rsidRDefault="00417A05" w:rsidP="00417A05">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364BAB" w:rsidRPr="00576215" w:rsidTr="00885259">
        <w:trPr>
          <w:jc w:val="center"/>
        </w:trPr>
        <w:tc>
          <w:tcPr>
            <w:tcW w:w="15952" w:type="dxa"/>
            <w:gridSpan w:val="5"/>
            <w:vAlign w:val="center"/>
          </w:tcPr>
          <w:p w:rsidR="00364BAB" w:rsidRPr="001C4292" w:rsidRDefault="00364BAB" w:rsidP="00885259">
            <w:pPr>
              <w:widowControl w:val="0"/>
              <w:spacing w:after="120"/>
              <w:jc w:val="center"/>
              <w:rPr>
                <w:rFonts w:ascii="GHEA Grapalat" w:hAnsi="GHEA Grapalat"/>
                <w:szCs w:val="20"/>
              </w:rPr>
            </w:pPr>
            <w:r w:rsidRPr="001C4292">
              <w:rPr>
                <w:rFonts w:ascii="GHEA Grapalat" w:hAnsi="GHEA Grapalat"/>
                <w:szCs w:val="20"/>
              </w:rPr>
              <w:t>Товар</w:t>
            </w:r>
          </w:p>
        </w:tc>
      </w:tr>
      <w:tr w:rsidR="00364BAB" w:rsidRPr="00576215" w:rsidTr="00885259">
        <w:trPr>
          <w:jc w:val="center"/>
        </w:trPr>
        <w:tc>
          <w:tcPr>
            <w:tcW w:w="0" w:type="auto"/>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364BAB" w:rsidRPr="00004CC4" w:rsidRDefault="00364BAB" w:rsidP="00885259">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8C533B">
              <w:rPr>
                <w:rFonts w:ascii="GHEA Grapalat" w:hAnsi="GHEA Grapalat"/>
                <w:szCs w:val="20"/>
                <w:lang w:val="hy-AM"/>
              </w:rPr>
              <w:t>5</w:t>
            </w:r>
            <w:r w:rsidRPr="00004CC4">
              <w:rPr>
                <w:rFonts w:ascii="GHEA Grapalat" w:hAnsi="GHEA Grapalat"/>
                <w:szCs w:val="20"/>
              </w:rPr>
              <w:t>г</w:t>
            </w:r>
          </w:p>
          <w:p w:rsidR="00364BAB" w:rsidRPr="00E9005B" w:rsidRDefault="00364BAB" w:rsidP="00885259">
            <w:pPr>
              <w:widowControl w:val="0"/>
              <w:spacing w:after="120"/>
              <w:jc w:val="center"/>
              <w:rPr>
                <w:rFonts w:ascii="GHEA Grapalat" w:hAnsi="GHEA Grapalat"/>
                <w:szCs w:val="20"/>
              </w:rPr>
            </w:pPr>
          </w:p>
        </w:tc>
      </w:tr>
      <w:tr w:rsidR="00656205" w:rsidRPr="00576215" w:rsidTr="00885259">
        <w:trPr>
          <w:jc w:val="center"/>
        </w:trPr>
        <w:tc>
          <w:tcPr>
            <w:tcW w:w="0" w:type="auto"/>
            <w:vAlign w:val="center"/>
          </w:tcPr>
          <w:p w:rsidR="00656205" w:rsidRDefault="00656205" w:rsidP="00656205">
            <w:pPr>
              <w:jc w:val="center"/>
              <w:rPr>
                <w:rFonts w:ascii="Arial Unicode" w:hAnsi="Arial Unicode" w:cs="Calibri"/>
                <w:sz w:val="22"/>
                <w:szCs w:val="22"/>
              </w:rPr>
            </w:pPr>
            <w:r>
              <w:rPr>
                <w:rFonts w:ascii="Arial Unicode" w:hAnsi="Arial Unicode" w:cs="Calibri"/>
                <w:sz w:val="22"/>
                <w:szCs w:val="22"/>
              </w:rPr>
              <w:t>1</w:t>
            </w:r>
          </w:p>
        </w:tc>
        <w:tc>
          <w:tcPr>
            <w:tcW w:w="2315" w:type="dxa"/>
            <w:vAlign w:val="center"/>
          </w:tcPr>
          <w:p w:rsidR="00656205" w:rsidRPr="004D5577" w:rsidRDefault="00656205" w:rsidP="00656205">
            <w:pPr>
              <w:jc w:val="center"/>
              <w:rPr>
                <w:rFonts w:ascii="Sylfaen" w:hAnsi="Sylfaen"/>
                <w:sz w:val="22"/>
                <w:lang w:val="pt-BR"/>
              </w:rPr>
            </w:pPr>
            <w:r>
              <w:rPr>
                <w:rFonts w:ascii="Arial Unicode" w:hAnsi="Arial Unicode" w:cs="Arial"/>
              </w:rPr>
              <w:t>31531300</w:t>
            </w:r>
          </w:p>
        </w:tc>
        <w:tc>
          <w:tcPr>
            <w:tcW w:w="3727" w:type="dxa"/>
            <w:vAlign w:val="center"/>
          </w:tcPr>
          <w:p w:rsidR="00656205" w:rsidRDefault="00656205" w:rsidP="00656205">
            <w:pPr>
              <w:jc w:val="center"/>
              <w:rPr>
                <w:rFonts w:ascii="Calibri" w:hAnsi="Calibri" w:cs="Calibri"/>
                <w:color w:val="000000"/>
              </w:rPr>
            </w:pPr>
            <w:r>
              <w:rPr>
                <w:rFonts w:ascii="Calibri" w:hAnsi="Calibri" w:cs="Calibri"/>
                <w:color w:val="000000"/>
              </w:rPr>
              <w:t xml:space="preserve">Лампа LED 15 Вт, </w:t>
            </w:r>
          </w:p>
        </w:tc>
        <w:tc>
          <w:tcPr>
            <w:tcW w:w="6438" w:type="dxa"/>
            <w:vAlign w:val="center"/>
          </w:tcPr>
          <w:p w:rsidR="00656205" w:rsidRPr="00E9005B" w:rsidRDefault="00656205" w:rsidP="00656205">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656205" w:rsidRPr="00576215" w:rsidRDefault="00656205" w:rsidP="00656205">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656205" w:rsidRPr="00576215" w:rsidTr="00885259">
        <w:trPr>
          <w:jc w:val="center"/>
        </w:trPr>
        <w:tc>
          <w:tcPr>
            <w:tcW w:w="0" w:type="auto"/>
            <w:vAlign w:val="center"/>
          </w:tcPr>
          <w:p w:rsidR="00656205" w:rsidRDefault="00656205" w:rsidP="00656205">
            <w:pPr>
              <w:jc w:val="center"/>
              <w:rPr>
                <w:rFonts w:ascii="Arial Unicode" w:hAnsi="Arial Unicode" w:cs="Calibri"/>
                <w:sz w:val="22"/>
                <w:szCs w:val="22"/>
              </w:rPr>
            </w:pPr>
            <w:r>
              <w:rPr>
                <w:rFonts w:ascii="Arial Unicode" w:hAnsi="Arial Unicode" w:cs="Calibri"/>
                <w:sz w:val="22"/>
                <w:szCs w:val="22"/>
              </w:rPr>
              <w:t>2</w:t>
            </w:r>
          </w:p>
        </w:tc>
        <w:tc>
          <w:tcPr>
            <w:tcW w:w="2315" w:type="dxa"/>
            <w:vAlign w:val="center"/>
          </w:tcPr>
          <w:p w:rsidR="00656205" w:rsidRPr="004D5577" w:rsidRDefault="00656205" w:rsidP="00656205">
            <w:pPr>
              <w:jc w:val="center"/>
              <w:rPr>
                <w:rFonts w:ascii="Sylfaen" w:hAnsi="Sylfaen"/>
                <w:sz w:val="22"/>
                <w:lang w:val="pt-BR"/>
              </w:rPr>
            </w:pPr>
            <w:r>
              <w:rPr>
                <w:rFonts w:ascii="Arial Unicode" w:hAnsi="Arial Unicode" w:cs="Arial"/>
              </w:rPr>
              <w:t>31531300</w:t>
            </w:r>
          </w:p>
        </w:tc>
        <w:tc>
          <w:tcPr>
            <w:tcW w:w="3727" w:type="dxa"/>
            <w:vAlign w:val="center"/>
          </w:tcPr>
          <w:p w:rsidR="00656205" w:rsidRDefault="00656205" w:rsidP="00656205">
            <w:pPr>
              <w:jc w:val="center"/>
              <w:rPr>
                <w:rFonts w:ascii="Calibri" w:hAnsi="Calibri" w:cs="Calibri"/>
                <w:color w:val="000000"/>
              </w:rPr>
            </w:pPr>
            <w:r>
              <w:rPr>
                <w:rFonts w:ascii="Calibri" w:hAnsi="Calibri" w:cs="Calibri"/>
                <w:color w:val="000000"/>
              </w:rPr>
              <w:t>Лампа LED 45 Вт</w:t>
            </w:r>
          </w:p>
        </w:tc>
        <w:tc>
          <w:tcPr>
            <w:tcW w:w="6438" w:type="dxa"/>
            <w:vAlign w:val="center"/>
          </w:tcPr>
          <w:p w:rsidR="00656205" w:rsidRPr="00E9005B" w:rsidRDefault="00656205" w:rsidP="00656205">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656205" w:rsidRPr="00576215" w:rsidRDefault="00656205" w:rsidP="00656205">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656205" w:rsidRPr="00576215" w:rsidTr="00885259">
        <w:trPr>
          <w:jc w:val="center"/>
        </w:trPr>
        <w:tc>
          <w:tcPr>
            <w:tcW w:w="0" w:type="auto"/>
            <w:vAlign w:val="center"/>
          </w:tcPr>
          <w:p w:rsidR="00656205" w:rsidRDefault="00656205" w:rsidP="00656205">
            <w:pPr>
              <w:jc w:val="center"/>
              <w:rPr>
                <w:rFonts w:ascii="Arial Unicode" w:hAnsi="Arial Unicode" w:cs="Calibri"/>
                <w:sz w:val="22"/>
                <w:szCs w:val="22"/>
              </w:rPr>
            </w:pPr>
            <w:r>
              <w:rPr>
                <w:rFonts w:ascii="Arial Unicode" w:hAnsi="Arial Unicode" w:cs="Calibri"/>
                <w:sz w:val="22"/>
                <w:szCs w:val="22"/>
              </w:rPr>
              <w:t>3</w:t>
            </w:r>
          </w:p>
        </w:tc>
        <w:tc>
          <w:tcPr>
            <w:tcW w:w="2315" w:type="dxa"/>
            <w:vAlign w:val="center"/>
          </w:tcPr>
          <w:p w:rsidR="00656205" w:rsidRPr="004D5577" w:rsidRDefault="00656205" w:rsidP="00656205">
            <w:pPr>
              <w:jc w:val="center"/>
              <w:rPr>
                <w:rFonts w:ascii="Sylfaen" w:hAnsi="Sylfaen"/>
                <w:sz w:val="22"/>
                <w:lang w:val="pt-BR"/>
              </w:rPr>
            </w:pPr>
            <w:r>
              <w:rPr>
                <w:rFonts w:ascii="Arial Unicode" w:hAnsi="Arial Unicode" w:cs="Arial"/>
              </w:rPr>
              <w:t>44531180</w:t>
            </w:r>
          </w:p>
        </w:tc>
        <w:tc>
          <w:tcPr>
            <w:tcW w:w="3727" w:type="dxa"/>
            <w:vAlign w:val="center"/>
          </w:tcPr>
          <w:p w:rsidR="00656205" w:rsidRDefault="00656205" w:rsidP="00656205">
            <w:pPr>
              <w:jc w:val="center"/>
              <w:rPr>
                <w:rFonts w:ascii="Arial LatArm" w:hAnsi="Arial LatArm" w:cs="Calibri"/>
              </w:rPr>
            </w:pPr>
            <w:r>
              <w:rPr>
                <w:rFonts w:ascii="Calibri" w:hAnsi="Calibri" w:cs="Calibri"/>
              </w:rPr>
              <w:t>Болт</w:t>
            </w:r>
            <w:r>
              <w:rPr>
                <w:rFonts w:ascii="Arial LatArm" w:hAnsi="Arial LatArm" w:cs="Calibri"/>
              </w:rPr>
              <w:t xml:space="preserve">, </w:t>
            </w:r>
            <w:r>
              <w:rPr>
                <w:rFonts w:ascii="Calibri" w:hAnsi="Calibri" w:cs="Calibri"/>
              </w:rPr>
              <w:t>гайка</w:t>
            </w:r>
            <w:r>
              <w:rPr>
                <w:rFonts w:ascii="Arial LatArm" w:hAnsi="Arial LatArm" w:cs="Calibri"/>
              </w:rPr>
              <w:t xml:space="preserve">, </w:t>
            </w:r>
            <w:r>
              <w:rPr>
                <w:rFonts w:ascii="Calibri" w:hAnsi="Calibri" w:cs="Calibri"/>
              </w:rPr>
              <w:t>шайба</w:t>
            </w:r>
          </w:p>
        </w:tc>
        <w:tc>
          <w:tcPr>
            <w:tcW w:w="6438" w:type="dxa"/>
            <w:vAlign w:val="center"/>
          </w:tcPr>
          <w:p w:rsidR="00656205" w:rsidRPr="00E9005B" w:rsidRDefault="00656205" w:rsidP="00656205">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656205" w:rsidRPr="00576215" w:rsidRDefault="00656205" w:rsidP="00656205">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656205" w:rsidRPr="00576215" w:rsidTr="00885259">
        <w:trPr>
          <w:jc w:val="center"/>
        </w:trPr>
        <w:tc>
          <w:tcPr>
            <w:tcW w:w="0" w:type="auto"/>
            <w:vAlign w:val="center"/>
          </w:tcPr>
          <w:p w:rsidR="00656205" w:rsidRDefault="00656205" w:rsidP="00656205">
            <w:pPr>
              <w:jc w:val="center"/>
              <w:rPr>
                <w:rFonts w:ascii="Arial Unicode" w:hAnsi="Arial Unicode" w:cs="Calibri"/>
                <w:sz w:val="22"/>
                <w:szCs w:val="22"/>
              </w:rPr>
            </w:pPr>
            <w:r>
              <w:rPr>
                <w:rFonts w:ascii="Arial Unicode" w:hAnsi="Arial Unicode" w:cs="Calibri"/>
                <w:sz w:val="22"/>
                <w:szCs w:val="22"/>
              </w:rPr>
              <w:t>4</w:t>
            </w:r>
          </w:p>
        </w:tc>
        <w:tc>
          <w:tcPr>
            <w:tcW w:w="2315" w:type="dxa"/>
            <w:vAlign w:val="center"/>
          </w:tcPr>
          <w:p w:rsidR="00656205" w:rsidRPr="004D5577" w:rsidRDefault="00656205" w:rsidP="00656205">
            <w:pPr>
              <w:jc w:val="center"/>
              <w:rPr>
                <w:rFonts w:ascii="Sylfaen" w:hAnsi="Sylfaen"/>
                <w:sz w:val="22"/>
                <w:lang w:val="pt-BR"/>
              </w:rPr>
            </w:pPr>
            <w:r>
              <w:rPr>
                <w:rFonts w:ascii="Arial Unicode" w:hAnsi="Arial Unicode" w:cs="Arial"/>
              </w:rPr>
              <w:t>44331300</w:t>
            </w:r>
          </w:p>
        </w:tc>
        <w:tc>
          <w:tcPr>
            <w:tcW w:w="3727" w:type="dxa"/>
            <w:vAlign w:val="center"/>
          </w:tcPr>
          <w:p w:rsidR="00656205" w:rsidRDefault="00656205" w:rsidP="00656205">
            <w:pPr>
              <w:jc w:val="center"/>
              <w:rPr>
                <w:rFonts w:ascii="Arial LatArm" w:hAnsi="Arial LatArm" w:cs="Calibri"/>
              </w:rPr>
            </w:pPr>
            <w:r>
              <w:rPr>
                <w:rFonts w:ascii="Calibri" w:hAnsi="Calibri" w:cs="Calibri"/>
              </w:rPr>
              <w:t>Проволока</w:t>
            </w:r>
            <w:r>
              <w:rPr>
                <w:rFonts w:ascii="Arial LatArm" w:hAnsi="Arial LatArm" w:cs="Calibri"/>
              </w:rPr>
              <w:t xml:space="preserve"> </w:t>
            </w:r>
            <w:r>
              <w:rPr>
                <w:rFonts w:ascii="Calibri" w:hAnsi="Calibri" w:cs="Calibri"/>
              </w:rPr>
              <w:t>неотожженная</w:t>
            </w:r>
            <w:r>
              <w:rPr>
                <w:rFonts w:ascii="Arial LatArm" w:hAnsi="Arial LatArm" w:cs="Calibri"/>
              </w:rPr>
              <w:t xml:space="preserve"> </w:t>
            </w:r>
          </w:p>
        </w:tc>
        <w:tc>
          <w:tcPr>
            <w:tcW w:w="6438" w:type="dxa"/>
            <w:vAlign w:val="center"/>
          </w:tcPr>
          <w:p w:rsidR="00656205" w:rsidRPr="00E9005B" w:rsidRDefault="00656205" w:rsidP="00656205">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656205" w:rsidRPr="00576215" w:rsidRDefault="00656205" w:rsidP="00656205">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5</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44311170</w:t>
            </w:r>
          </w:p>
        </w:tc>
        <w:tc>
          <w:tcPr>
            <w:tcW w:w="3727" w:type="dxa"/>
            <w:vAlign w:val="center"/>
          </w:tcPr>
          <w:p w:rsidR="00BE2816" w:rsidRDefault="00BE2816" w:rsidP="00BE2816">
            <w:pPr>
              <w:jc w:val="center"/>
              <w:rPr>
                <w:rFonts w:ascii="Arial LatArm" w:hAnsi="Arial LatArm" w:cs="Calibri"/>
              </w:rPr>
            </w:pPr>
            <w:r>
              <w:rPr>
                <w:rFonts w:ascii="Calibri" w:hAnsi="Calibri" w:cs="Calibri"/>
              </w:rPr>
              <w:t>Болт</w:t>
            </w:r>
            <w:r>
              <w:rPr>
                <w:rFonts w:ascii="Arial LatArm" w:hAnsi="Arial LatArm" w:cs="Calibri"/>
              </w:rPr>
              <w:t xml:space="preserve">, </w:t>
            </w:r>
            <w:r>
              <w:rPr>
                <w:rFonts w:ascii="Calibri" w:hAnsi="Calibri" w:cs="Calibri"/>
              </w:rPr>
              <w:t>гайка</w:t>
            </w:r>
            <w:r>
              <w:rPr>
                <w:rFonts w:ascii="Arial LatArm" w:hAnsi="Arial LatArm" w:cs="Calibri"/>
              </w:rPr>
              <w:t xml:space="preserve">, </w:t>
            </w:r>
            <w:r>
              <w:rPr>
                <w:rFonts w:ascii="Calibri" w:hAnsi="Calibri" w:cs="Calibri"/>
              </w:rPr>
              <w:t>шайба</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6</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44311170</w:t>
            </w:r>
          </w:p>
        </w:tc>
        <w:tc>
          <w:tcPr>
            <w:tcW w:w="3727" w:type="dxa"/>
            <w:vAlign w:val="center"/>
          </w:tcPr>
          <w:p w:rsidR="00BE2816" w:rsidRDefault="00BE2816" w:rsidP="00BE2816">
            <w:pPr>
              <w:jc w:val="cente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3.2 </w:t>
            </w:r>
            <w:r>
              <w:rPr>
                <w:rFonts w:ascii="Calibri" w:hAnsi="Calibri" w:cs="Calibri"/>
              </w:rPr>
              <w:t>мм</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7</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44112730</w:t>
            </w:r>
          </w:p>
        </w:tc>
        <w:tc>
          <w:tcPr>
            <w:tcW w:w="3727" w:type="dxa"/>
            <w:vAlign w:val="center"/>
          </w:tcPr>
          <w:p w:rsidR="00BE2816" w:rsidRDefault="00BE2816" w:rsidP="00BE2816">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lastRenderedPageBreak/>
              <w:t>8</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44112730</w:t>
            </w:r>
          </w:p>
        </w:tc>
        <w:tc>
          <w:tcPr>
            <w:tcW w:w="3727" w:type="dxa"/>
            <w:vAlign w:val="center"/>
          </w:tcPr>
          <w:p w:rsidR="00BE2816" w:rsidRDefault="00BE2816" w:rsidP="00BE2816">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9</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44112730</w:t>
            </w:r>
          </w:p>
        </w:tc>
        <w:tc>
          <w:tcPr>
            <w:tcW w:w="3727" w:type="dxa"/>
            <w:vAlign w:val="center"/>
          </w:tcPr>
          <w:p w:rsidR="00BE2816" w:rsidRDefault="00BE2816" w:rsidP="00BE2816">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300</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10</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44112730</w:t>
            </w:r>
          </w:p>
        </w:tc>
        <w:tc>
          <w:tcPr>
            <w:tcW w:w="3727" w:type="dxa"/>
            <w:vAlign w:val="center"/>
          </w:tcPr>
          <w:p w:rsidR="00BE2816" w:rsidRDefault="00BE2816" w:rsidP="00BE2816">
            <w:pPr>
              <w:jc w:val="center"/>
              <w:rPr>
                <w:rFonts w:ascii="Arial LatArm" w:hAnsi="Arial LatArm" w:cs="Calibri"/>
              </w:rPr>
            </w:pPr>
            <w:r>
              <w:rPr>
                <w:rFonts w:ascii="Calibri" w:hAnsi="Calibri" w:cs="Calibri"/>
              </w:rPr>
              <w:t>Шлифовальный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11</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44112730</w:t>
            </w:r>
          </w:p>
        </w:tc>
        <w:tc>
          <w:tcPr>
            <w:tcW w:w="3727" w:type="dxa"/>
            <w:vAlign w:val="center"/>
          </w:tcPr>
          <w:p w:rsidR="00BE2816" w:rsidRDefault="00BE2816" w:rsidP="00BE2816">
            <w:pPr>
              <w:jc w:val="center"/>
              <w:rPr>
                <w:rFonts w:ascii="Arial LatArm" w:hAnsi="Arial LatArm" w:cs="Calibri"/>
              </w:rPr>
            </w:pPr>
            <w:r>
              <w:rPr>
                <w:rFonts w:ascii="Calibri" w:hAnsi="Calibri" w:cs="Calibri"/>
              </w:rPr>
              <w:t>Шлифовальный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12</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44112730</w:t>
            </w:r>
          </w:p>
        </w:tc>
        <w:tc>
          <w:tcPr>
            <w:tcW w:w="3727" w:type="dxa"/>
            <w:vAlign w:val="center"/>
          </w:tcPr>
          <w:p w:rsidR="00BE2816" w:rsidRDefault="00BE2816" w:rsidP="00BE2816">
            <w:pPr>
              <w:jc w:val="center"/>
              <w:rPr>
                <w:rFonts w:ascii="Calibri" w:hAnsi="Calibri" w:cs="Calibri"/>
                <w:color w:val="000000"/>
              </w:rPr>
            </w:pPr>
            <w:r>
              <w:rPr>
                <w:rFonts w:ascii="Calibri" w:hAnsi="Calibri" w:cs="Calibri"/>
                <w:color w:val="000000"/>
              </w:rPr>
              <w:t>Лепестковый шлифовальный диск Ф 115,  N 80</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13</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44112730</w:t>
            </w:r>
          </w:p>
        </w:tc>
        <w:tc>
          <w:tcPr>
            <w:tcW w:w="3727" w:type="dxa"/>
            <w:vAlign w:val="center"/>
          </w:tcPr>
          <w:p w:rsidR="00BE2816" w:rsidRDefault="00BE2816" w:rsidP="00BE2816">
            <w:pPr>
              <w:jc w:val="center"/>
              <w:rPr>
                <w:rFonts w:ascii="Calibri" w:hAnsi="Calibri" w:cs="Calibri"/>
                <w:color w:val="000000"/>
              </w:rPr>
            </w:pPr>
            <w:r>
              <w:rPr>
                <w:rFonts w:ascii="Calibri" w:hAnsi="Calibri" w:cs="Calibri"/>
                <w:color w:val="000000"/>
              </w:rPr>
              <w:t>Щетка чашка для чистки, с двухслойной железной проволокой</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14</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44111200</w:t>
            </w:r>
          </w:p>
        </w:tc>
        <w:tc>
          <w:tcPr>
            <w:tcW w:w="3727" w:type="dxa"/>
            <w:vAlign w:val="center"/>
          </w:tcPr>
          <w:p w:rsidR="00BE2816" w:rsidRDefault="00BE2816" w:rsidP="00BE2816">
            <w:pPr>
              <w:jc w:val="center"/>
              <w:rPr>
                <w:rFonts w:ascii="Arial LatArm" w:hAnsi="Arial LatArm" w:cs="Calibri"/>
              </w:rPr>
            </w:pPr>
            <w:r>
              <w:rPr>
                <w:rFonts w:ascii="Calibri" w:hAnsi="Calibri" w:cs="Calibri"/>
              </w:rPr>
              <w:t>Цемент</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мешке</w:t>
            </w:r>
            <w:r>
              <w:rPr>
                <w:rFonts w:ascii="Arial LatArm" w:hAnsi="Arial LatArm" w:cs="Calibri"/>
              </w:rPr>
              <w:t xml:space="preserve"> </w:t>
            </w:r>
            <w:r>
              <w:rPr>
                <w:rFonts w:ascii="Calibri" w:hAnsi="Calibri" w:cs="Calibri"/>
              </w:rPr>
              <w:t>по</w:t>
            </w:r>
            <w:r>
              <w:rPr>
                <w:rFonts w:ascii="Arial LatArm" w:hAnsi="Arial LatArm" w:cs="Calibri"/>
              </w:rPr>
              <w:t xml:space="preserve"> 50 </w:t>
            </w:r>
            <w:r>
              <w:rPr>
                <w:rFonts w:ascii="Calibri" w:hAnsi="Calibri" w:cs="Calibri"/>
              </w:rPr>
              <w:t>кг</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15</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14211100</w:t>
            </w:r>
          </w:p>
        </w:tc>
        <w:tc>
          <w:tcPr>
            <w:tcW w:w="3727" w:type="dxa"/>
            <w:vAlign w:val="center"/>
          </w:tcPr>
          <w:p w:rsidR="00BE2816" w:rsidRDefault="00BE2816" w:rsidP="00BE2816">
            <w:pPr>
              <w:jc w:val="center"/>
              <w:rPr>
                <w:rFonts w:ascii="Arial LatRus" w:hAnsi="Arial LatRus" w:cs="Calibri"/>
              </w:rPr>
            </w:pPr>
            <w:r>
              <w:rPr>
                <w:rFonts w:ascii="Calibri" w:hAnsi="Calibri" w:cs="Calibri"/>
              </w:rPr>
              <w:t>Синий</w:t>
            </w:r>
            <w:r>
              <w:rPr>
                <w:rFonts w:ascii="Arial LatRus" w:hAnsi="Arial LatRus" w:cs="Calibri"/>
              </w:rPr>
              <w:t xml:space="preserve"> </w:t>
            </w:r>
            <w:r>
              <w:rPr>
                <w:rFonts w:ascii="Calibri" w:hAnsi="Calibri" w:cs="Calibri"/>
              </w:rPr>
              <w:t>песок</w:t>
            </w:r>
            <w:r>
              <w:rPr>
                <w:rFonts w:ascii="Arial LatRus" w:hAnsi="Arial LatRus" w:cs="Calibri"/>
              </w:rPr>
              <w:t xml:space="preserve"> </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16</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19642100</w:t>
            </w:r>
          </w:p>
        </w:tc>
        <w:tc>
          <w:tcPr>
            <w:tcW w:w="3727" w:type="dxa"/>
            <w:vAlign w:val="center"/>
          </w:tcPr>
          <w:p w:rsidR="00BE2816" w:rsidRDefault="00BE2816" w:rsidP="00BE2816">
            <w:pPr>
              <w:jc w:val="center"/>
              <w:rPr>
                <w:rFonts w:ascii="Arial LatRus" w:hAnsi="Arial LatRus" w:cs="Calibri"/>
              </w:rPr>
            </w:pPr>
            <w:r>
              <w:rPr>
                <w:rFonts w:ascii="Calibri" w:hAnsi="Calibri" w:cs="Calibri"/>
              </w:rPr>
              <w:t>Полиэтиленовый</w:t>
            </w:r>
            <w:r>
              <w:rPr>
                <w:rFonts w:ascii="Arial LatRus" w:hAnsi="Arial LatRus" w:cs="Calibri"/>
              </w:rPr>
              <w:t xml:space="preserve"> </w:t>
            </w:r>
            <w:r>
              <w:rPr>
                <w:rFonts w:ascii="Calibri" w:hAnsi="Calibri" w:cs="Calibri"/>
              </w:rPr>
              <w:t>мешок</w:t>
            </w:r>
            <w:r>
              <w:rPr>
                <w:rFonts w:ascii="Arial LatRus" w:hAnsi="Arial LatRus" w:cs="Calibri"/>
              </w:rPr>
              <w:t xml:space="preserve">, 25 </w:t>
            </w:r>
            <w:r>
              <w:rPr>
                <w:rFonts w:ascii="Calibri" w:hAnsi="Calibri" w:cs="Calibri"/>
              </w:rPr>
              <w:t>кг</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17</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18141100</w:t>
            </w:r>
          </w:p>
        </w:tc>
        <w:tc>
          <w:tcPr>
            <w:tcW w:w="3727" w:type="dxa"/>
            <w:vAlign w:val="center"/>
          </w:tcPr>
          <w:p w:rsidR="00BE2816" w:rsidRDefault="00BE2816" w:rsidP="00BE2816">
            <w:pPr>
              <w:jc w:val="center"/>
              <w:rPr>
                <w:rFonts w:ascii="Arial LatArm" w:hAnsi="Arial LatArm" w:cs="Calibri"/>
              </w:rPr>
            </w:pPr>
            <w:r>
              <w:rPr>
                <w:rFonts w:ascii="Calibri" w:hAnsi="Calibri" w:cs="Calibri"/>
              </w:rPr>
              <w:t>Рабочие</w:t>
            </w:r>
            <w:r>
              <w:rPr>
                <w:rFonts w:ascii="Arial LatArm" w:hAnsi="Arial LatArm" w:cs="Calibri"/>
              </w:rPr>
              <w:t xml:space="preserve"> </w:t>
            </w:r>
            <w:r>
              <w:rPr>
                <w:rFonts w:ascii="Calibri" w:hAnsi="Calibri" w:cs="Calibri"/>
              </w:rPr>
              <w:t>перчатки</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18</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31651400</w:t>
            </w:r>
          </w:p>
        </w:tc>
        <w:tc>
          <w:tcPr>
            <w:tcW w:w="3727" w:type="dxa"/>
            <w:vAlign w:val="center"/>
          </w:tcPr>
          <w:p w:rsidR="00BE2816" w:rsidRDefault="00BE2816" w:rsidP="00BE2816">
            <w:pPr>
              <w:jc w:val="center"/>
              <w:rPr>
                <w:rFonts w:ascii="Arial LatArm" w:hAnsi="Arial LatArm" w:cs="Calibri"/>
              </w:rPr>
            </w:pPr>
            <w:r>
              <w:rPr>
                <w:rFonts w:ascii="Calibri" w:hAnsi="Calibri" w:cs="Calibri"/>
              </w:rPr>
              <w:t>Изолента</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19</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sz w:val="22"/>
                <w:szCs w:val="22"/>
              </w:rPr>
              <w:t>44191700</w:t>
            </w:r>
          </w:p>
        </w:tc>
        <w:tc>
          <w:tcPr>
            <w:tcW w:w="3727" w:type="dxa"/>
            <w:vAlign w:val="center"/>
          </w:tcPr>
          <w:p w:rsidR="00BE2816" w:rsidRDefault="00BE2816" w:rsidP="00BE2816">
            <w:pPr>
              <w:rPr>
                <w:rFonts w:ascii="Arial LatArm" w:hAnsi="Arial LatArm" w:cs="Calibri"/>
              </w:rPr>
            </w:pPr>
            <w:r>
              <w:rPr>
                <w:rFonts w:ascii="Calibri" w:hAnsi="Calibri" w:cs="Calibri"/>
              </w:rPr>
              <w:t>Силикон</w:t>
            </w:r>
            <w:r>
              <w:rPr>
                <w:rFonts w:ascii="Arial LatArm" w:hAnsi="Arial LatArm" w:cs="Calibri"/>
              </w:rPr>
              <w:t xml:space="preserve"> 280</w:t>
            </w:r>
            <w:r>
              <w:rPr>
                <w:rFonts w:ascii="Calibri" w:hAnsi="Calibri" w:cs="Calibri"/>
              </w:rPr>
              <w:t>мл</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20</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44111447</w:t>
            </w:r>
          </w:p>
        </w:tc>
        <w:tc>
          <w:tcPr>
            <w:tcW w:w="3727" w:type="dxa"/>
            <w:vAlign w:val="center"/>
          </w:tcPr>
          <w:p w:rsidR="00BE2816" w:rsidRDefault="00BE2816" w:rsidP="00BE2816">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ТФ</w:t>
            </w:r>
            <w:r>
              <w:rPr>
                <w:rFonts w:ascii="Arial LatArm" w:hAnsi="Arial LatArm" w:cs="Calibri"/>
              </w:rPr>
              <w:t>-20</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lastRenderedPageBreak/>
              <w:t>21</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44111447</w:t>
            </w:r>
          </w:p>
        </w:tc>
        <w:tc>
          <w:tcPr>
            <w:tcW w:w="3727" w:type="dxa"/>
            <w:vAlign w:val="center"/>
          </w:tcPr>
          <w:p w:rsidR="00BE2816" w:rsidRDefault="00BE2816" w:rsidP="00BE2816">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ИТ</w:t>
            </w:r>
            <w:r>
              <w:rPr>
                <w:rFonts w:ascii="Arial LatArm" w:hAnsi="Arial LatArm" w:cs="Calibri"/>
              </w:rPr>
              <w:t>-30</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22</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sz w:val="22"/>
                <w:szCs w:val="22"/>
              </w:rPr>
              <w:t>44111439</w:t>
            </w:r>
          </w:p>
        </w:tc>
        <w:tc>
          <w:tcPr>
            <w:tcW w:w="3727" w:type="dxa"/>
            <w:vAlign w:val="center"/>
          </w:tcPr>
          <w:p w:rsidR="00BE2816" w:rsidRDefault="00BE2816" w:rsidP="00BE2816">
            <w:pPr>
              <w:rPr>
                <w:rFonts w:ascii="Arial LatArm" w:hAnsi="Arial LatArm" w:cs="Calibri"/>
              </w:rPr>
            </w:pPr>
            <w:r>
              <w:rPr>
                <w:rFonts w:ascii="Calibri" w:hAnsi="Calibri" w:cs="Calibri"/>
              </w:rPr>
              <w:t>Краска</w:t>
            </w:r>
            <w:r>
              <w:rPr>
                <w:rFonts w:ascii="Arial LatArm" w:hAnsi="Arial LatArm" w:cs="Calibri"/>
              </w:rPr>
              <w:t xml:space="preserve"> </w:t>
            </w:r>
            <w:r>
              <w:rPr>
                <w:rFonts w:ascii="Calibri" w:hAnsi="Calibri" w:cs="Calibri"/>
              </w:rPr>
              <w:t>распыляющая</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23</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44111430</w:t>
            </w:r>
          </w:p>
        </w:tc>
        <w:tc>
          <w:tcPr>
            <w:tcW w:w="3727" w:type="dxa"/>
            <w:vAlign w:val="center"/>
          </w:tcPr>
          <w:p w:rsidR="00BE2816" w:rsidRDefault="00BE2816" w:rsidP="00BE2816">
            <w:pPr>
              <w:jc w:val="center"/>
              <w:rPr>
                <w:rFonts w:ascii="Arial LatArm" w:hAnsi="Arial LatArm" w:cs="Calibri"/>
              </w:rPr>
            </w:pPr>
            <w:r>
              <w:rPr>
                <w:rFonts w:ascii="Calibri" w:hAnsi="Calibri" w:cs="Calibri"/>
              </w:rPr>
              <w:t>Краска</w:t>
            </w:r>
            <w:r>
              <w:rPr>
                <w:rFonts w:ascii="Arial LatArm" w:hAnsi="Arial LatArm" w:cs="Calibri"/>
              </w:rPr>
              <w:t xml:space="preserve"> </w:t>
            </w:r>
            <w:r>
              <w:rPr>
                <w:rFonts w:ascii="Calibri" w:hAnsi="Calibri" w:cs="Calibri"/>
              </w:rPr>
              <w:t>нитро</w:t>
            </w:r>
            <w:r>
              <w:rPr>
                <w:rFonts w:ascii="Arial LatArm" w:hAnsi="Arial LatArm" w:cs="Calibri"/>
              </w:rPr>
              <w:t xml:space="preserve"> /</w:t>
            </w:r>
            <w:r>
              <w:rPr>
                <w:rFonts w:ascii="Calibri" w:hAnsi="Calibri" w:cs="Calibri"/>
              </w:rPr>
              <w:t>серая</w:t>
            </w:r>
            <w:r>
              <w:rPr>
                <w:rFonts w:ascii="Arial LatArm" w:hAnsi="Arial LatArm" w:cs="Calibri"/>
              </w:rPr>
              <w:t>/</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24</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44831500</w:t>
            </w:r>
          </w:p>
        </w:tc>
        <w:tc>
          <w:tcPr>
            <w:tcW w:w="3727" w:type="dxa"/>
            <w:vAlign w:val="center"/>
          </w:tcPr>
          <w:p w:rsidR="00BE2816" w:rsidRDefault="00BE2816" w:rsidP="00BE2816">
            <w:pPr>
              <w:jc w:val="center"/>
              <w:rPr>
                <w:rFonts w:ascii="Arial LatArm" w:hAnsi="Arial LatArm" w:cs="Calibri"/>
              </w:rPr>
            </w:pPr>
            <w:r>
              <w:rPr>
                <w:rFonts w:ascii="Calibri" w:hAnsi="Calibri" w:cs="Calibri"/>
              </w:rPr>
              <w:t>Растворитель</w:t>
            </w:r>
            <w:r>
              <w:rPr>
                <w:rFonts w:ascii="Arial LatArm" w:hAnsi="Arial LatArm" w:cs="Calibri"/>
              </w:rPr>
              <w:t xml:space="preserve"> </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25</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31221190</w:t>
            </w:r>
          </w:p>
        </w:tc>
        <w:tc>
          <w:tcPr>
            <w:tcW w:w="3727" w:type="dxa"/>
            <w:vAlign w:val="center"/>
          </w:tcPr>
          <w:p w:rsidR="00BE2816" w:rsidRDefault="00BE2816" w:rsidP="00BE2816">
            <w:pPr>
              <w:rPr>
                <w:rFonts w:ascii="Arial LatArm" w:hAnsi="Arial LatArm" w:cs="Calibri"/>
                <w:sz w:val="22"/>
                <w:szCs w:val="22"/>
              </w:rPr>
            </w:pPr>
            <w:r>
              <w:rPr>
                <w:rFonts w:ascii="Calibri" w:hAnsi="Calibri" w:cs="Calibri"/>
                <w:sz w:val="22"/>
                <w:szCs w:val="22"/>
              </w:rPr>
              <w:t>Бытовой</w:t>
            </w:r>
            <w:r>
              <w:rPr>
                <w:rFonts w:ascii="Arial LatArm" w:hAnsi="Arial LatArm" w:cs="Calibri"/>
                <w:sz w:val="22"/>
                <w:szCs w:val="22"/>
              </w:rPr>
              <w:t xml:space="preserve"> </w:t>
            </w:r>
            <w:r>
              <w:rPr>
                <w:rFonts w:ascii="Calibri" w:hAnsi="Calibri" w:cs="Calibri"/>
                <w:sz w:val="22"/>
                <w:szCs w:val="22"/>
              </w:rPr>
              <w:t>выключатель</w:t>
            </w:r>
            <w:r>
              <w:rPr>
                <w:rFonts w:ascii="Arial LatArm" w:hAnsi="Arial LatArm" w:cs="Calibri"/>
                <w:sz w:val="22"/>
                <w:szCs w:val="22"/>
              </w:rPr>
              <w:t xml:space="preserve">, </w:t>
            </w:r>
            <w:r>
              <w:rPr>
                <w:rFonts w:ascii="Calibri" w:hAnsi="Calibri" w:cs="Calibri"/>
                <w:sz w:val="22"/>
                <w:szCs w:val="22"/>
              </w:rPr>
              <w:t>наружный</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26</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31684400</w:t>
            </w:r>
          </w:p>
        </w:tc>
        <w:tc>
          <w:tcPr>
            <w:tcW w:w="3727" w:type="dxa"/>
            <w:vAlign w:val="center"/>
          </w:tcPr>
          <w:p w:rsidR="00BE2816" w:rsidRDefault="00BE2816" w:rsidP="00BE2816">
            <w:pPr>
              <w:rPr>
                <w:rFonts w:ascii="Arial LatArm" w:hAnsi="Arial LatArm" w:cs="Calibri"/>
              </w:rPr>
            </w:pPr>
            <w:r>
              <w:rPr>
                <w:rFonts w:ascii="Calibri" w:hAnsi="Calibri" w:cs="Calibri"/>
              </w:rPr>
              <w:t>Штепсель</w:t>
            </w:r>
            <w:r>
              <w:rPr>
                <w:rFonts w:ascii="Arial LatArm" w:hAnsi="Arial LatArm" w:cs="Calibri"/>
              </w:rPr>
              <w:t xml:space="preserve"> </w:t>
            </w:r>
            <w:r>
              <w:rPr>
                <w:rFonts w:ascii="Calibri" w:hAnsi="Calibri" w:cs="Calibri"/>
              </w:rPr>
              <w:t>настенный</w:t>
            </w:r>
            <w:r>
              <w:rPr>
                <w:rFonts w:ascii="Arial LatArm" w:hAnsi="Arial LatArm" w:cs="Calibri"/>
              </w:rPr>
              <w:t xml:space="preserve">, </w:t>
            </w:r>
            <w:r>
              <w:rPr>
                <w:rFonts w:ascii="Calibri" w:hAnsi="Calibri" w:cs="Calibri"/>
              </w:rPr>
              <w:t>наружный</w:t>
            </w:r>
            <w:r>
              <w:rPr>
                <w:rFonts w:ascii="Arial LatArm" w:hAnsi="Arial LatArm" w:cs="Calibri"/>
              </w:rPr>
              <w:t>,</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27</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31221180</w:t>
            </w:r>
          </w:p>
        </w:tc>
        <w:tc>
          <w:tcPr>
            <w:tcW w:w="3727" w:type="dxa"/>
            <w:vAlign w:val="center"/>
          </w:tcPr>
          <w:p w:rsidR="00BE2816" w:rsidRDefault="00BE2816" w:rsidP="00BE2816">
            <w:pPr>
              <w:rPr>
                <w:rFonts w:ascii="Arial LatArm" w:hAnsi="Arial LatArm" w:cs="Calibri"/>
                <w:sz w:val="22"/>
                <w:szCs w:val="22"/>
              </w:rPr>
            </w:pPr>
            <w:r>
              <w:rPr>
                <w:rFonts w:ascii="Calibri" w:hAnsi="Calibri" w:cs="Calibri"/>
                <w:sz w:val="22"/>
                <w:szCs w:val="22"/>
              </w:rPr>
              <w:t>Патрон</w:t>
            </w:r>
            <w:r>
              <w:rPr>
                <w:rFonts w:ascii="Arial LatArm" w:hAnsi="Arial LatArm" w:cs="Calibri"/>
                <w:sz w:val="22"/>
                <w:szCs w:val="22"/>
              </w:rPr>
              <w:t xml:space="preserve"> </w:t>
            </w:r>
            <w:r>
              <w:rPr>
                <w:rFonts w:ascii="Calibri" w:hAnsi="Calibri" w:cs="Calibri"/>
                <w:sz w:val="22"/>
                <w:szCs w:val="22"/>
              </w:rPr>
              <w:t>Е</w:t>
            </w:r>
            <w:r>
              <w:rPr>
                <w:rFonts w:ascii="Arial LatArm" w:hAnsi="Arial LatArm" w:cs="Calibri"/>
                <w:sz w:val="22"/>
                <w:szCs w:val="22"/>
              </w:rPr>
              <w:t xml:space="preserve"> 27, </w:t>
            </w:r>
            <w:r>
              <w:rPr>
                <w:rFonts w:ascii="Calibri" w:hAnsi="Calibri" w:cs="Calibri"/>
                <w:sz w:val="22"/>
                <w:szCs w:val="22"/>
              </w:rPr>
              <w:t>настенный</w:t>
            </w:r>
            <w:r>
              <w:rPr>
                <w:rFonts w:ascii="Arial LatArm" w:hAnsi="Arial LatArm" w:cs="Calibri"/>
                <w:sz w:val="22"/>
                <w:szCs w:val="22"/>
              </w:rPr>
              <w:t xml:space="preserve">, </w:t>
            </w:r>
            <w:r>
              <w:rPr>
                <w:rFonts w:ascii="Calibri" w:hAnsi="Calibri" w:cs="Calibri"/>
                <w:sz w:val="22"/>
                <w:szCs w:val="22"/>
              </w:rPr>
              <w:t>пластиковый</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28</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44322530</w:t>
            </w:r>
          </w:p>
        </w:tc>
        <w:tc>
          <w:tcPr>
            <w:tcW w:w="3727" w:type="dxa"/>
            <w:vAlign w:val="center"/>
          </w:tcPr>
          <w:p w:rsidR="00BE2816" w:rsidRDefault="00BE2816" w:rsidP="00BE2816">
            <w:pPr>
              <w:jc w:val="center"/>
              <w:rPr>
                <w:rFonts w:ascii="Arial LatArm" w:hAnsi="Arial LatArm" w:cs="Calibri"/>
              </w:rPr>
            </w:pPr>
            <w:r>
              <w:rPr>
                <w:rFonts w:ascii="Calibri" w:hAnsi="Calibri" w:cs="Calibri"/>
              </w:rPr>
              <w:t>Клеммник</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29</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31682100</w:t>
            </w:r>
          </w:p>
        </w:tc>
        <w:tc>
          <w:tcPr>
            <w:tcW w:w="3727" w:type="dxa"/>
            <w:vAlign w:val="center"/>
          </w:tcPr>
          <w:p w:rsidR="00BE2816" w:rsidRDefault="00BE2816" w:rsidP="00BE2816">
            <w:pPr>
              <w:jc w:val="center"/>
              <w:rPr>
                <w:rFonts w:ascii="Arial LatArm" w:hAnsi="Arial LatArm" w:cs="Calibri"/>
              </w:rPr>
            </w:pPr>
            <w:r>
              <w:rPr>
                <w:rFonts w:ascii="Calibri" w:hAnsi="Calibri" w:cs="Calibri"/>
              </w:rPr>
              <w:t>Стойка</w:t>
            </w:r>
            <w:r>
              <w:rPr>
                <w:rFonts w:ascii="Arial LatArm" w:hAnsi="Arial LatArm" w:cs="Calibri"/>
              </w:rPr>
              <w:t xml:space="preserve"> </w:t>
            </w:r>
            <w:r>
              <w:rPr>
                <w:rFonts w:ascii="Calibri" w:hAnsi="Calibri" w:cs="Calibri"/>
              </w:rPr>
              <w:t>предохранителя</w:t>
            </w:r>
            <w:r>
              <w:rPr>
                <w:rFonts w:ascii="Arial LatArm" w:hAnsi="Arial LatArm" w:cs="Calibri"/>
              </w:rPr>
              <w:t xml:space="preserve">, </w:t>
            </w:r>
            <w:r>
              <w:rPr>
                <w:rFonts w:ascii="Calibri" w:hAnsi="Calibri" w:cs="Calibri"/>
              </w:rPr>
              <w:t>маленькая</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30</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31221190</w:t>
            </w:r>
          </w:p>
        </w:tc>
        <w:tc>
          <w:tcPr>
            <w:tcW w:w="3727" w:type="dxa"/>
            <w:vAlign w:val="center"/>
          </w:tcPr>
          <w:p w:rsidR="00BE2816" w:rsidRDefault="00BE2816" w:rsidP="00BE2816">
            <w:pPr>
              <w:jc w:val="center"/>
              <w:rPr>
                <w:rFonts w:ascii="Arial LatArm" w:hAnsi="Arial LatArm" w:cs="Calibri"/>
              </w:rPr>
            </w:pPr>
            <w:r>
              <w:rPr>
                <w:rFonts w:ascii="Calibri" w:hAnsi="Calibri" w:cs="Calibri"/>
              </w:rPr>
              <w:t>Пускатель</w:t>
            </w:r>
            <w:r>
              <w:rPr>
                <w:rFonts w:ascii="Arial LatArm" w:hAnsi="Arial LatArm" w:cs="Calibri"/>
              </w:rPr>
              <w:t xml:space="preserve"> 160 </w:t>
            </w:r>
            <w:r>
              <w:rPr>
                <w:rFonts w:ascii="Calibri" w:hAnsi="Calibri" w:cs="Calibri"/>
              </w:rPr>
              <w:t>А</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31</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31221190</w:t>
            </w:r>
          </w:p>
        </w:tc>
        <w:tc>
          <w:tcPr>
            <w:tcW w:w="3727" w:type="dxa"/>
            <w:vAlign w:val="center"/>
          </w:tcPr>
          <w:p w:rsidR="00BE2816" w:rsidRDefault="00BE2816" w:rsidP="00BE2816">
            <w:pPr>
              <w:jc w:val="center"/>
              <w:rPr>
                <w:rFonts w:ascii="Arial LatArm" w:hAnsi="Arial LatArm" w:cs="Calibri"/>
              </w:rPr>
            </w:pPr>
            <w:r>
              <w:rPr>
                <w:rFonts w:ascii="Calibri" w:hAnsi="Calibri" w:cs="Calibri"/>
              </w:rPr>
              <w:t>Пускатель</w:t>
            </w:r>
            <w:r>
              <w:rPr>
                <w:rFonts w:ascii="Arial LatArm" w:hAnsi="Arial LatArm" w:cs="Calibri"/>
              </w:rPr>
              <w:t xml:space="preserve"> 95 </w:t>
            </w:r>
            <w:r>
              <w:rPr>
                <w:rFonts w:ascii="Calibri" w:hAnsi="Calibri" w:cs="Calibri"/>
              </w:rPr>
              <w:t>А</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32</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31221190</w:t>
            </w:r>
          </w:p>
        </w:tc>
        <w:tc>
          <w:tcPr>
            <w:tcW w:w="3727" w:type="dxa"/>
            <w:vAlign w:val="center"/>
          </w:tcPr>
          <w:p w:rsidR="00BE2816" w:rsidRDefault="00BE2816" w:rsidP="00BE2816">
            <w:pPr>
              <w:jc w:val="center"/>
              <w:rPr>
                <w:rFonts w:ascii="Arial LatArm" w:hAnsi="Arial LatArm" w:cs="Calibri"/>
              </w:rPr>
            </w:pPr>
            <w:r>
              <w:rPr>
                <w:rFonts w:ascii="Calibri" w:hAnsi="Calibri" w:cs="Calibri"/>
              </w:rPr>
              <w:t>Пускатель</w:t>
            </w:r>
            <w:r>
              <w:rPr>
                <w:rFonts w:ascii="Arial LatArm" w:hAnsi="Arial LatArm" w:cs="Calibri"/>
              </w:rPr>
              <w:t xml:space="preserve"> 63 </w:t>
            </w:r>
            <w:r>
              <w:rPr>
                <w:rFonts w:ascii="Calibri" w:hAnsi="Calibri" w:cs="Calibri"/>
              </w:rPr>
              <w:t>А</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33</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31211180</w:t>
            </w:r>
          </w:p>
        </w:tc>
        <w:tc>
          <w:tcPr>
            <w:tcW w:w="3727" w:type="dxa"/>
            <w:vAlign w:val="center"/>
          </w:tcPr>
          <w:p w:rsidR="00BE2816" w:rsidRDefault="00BE2816" w:rsidP="00BE281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250 </w:t>
            </w:r>
            <w:r>
              <w:rPr>
                <w:rFonts w:ascii="Calibri" w:hAnsi="Calibri" w:cs="Calibri"/>
              </w:rPr>
              <w:t>А</w:t>
            </w:r>
            <w:r>
              <w:rPr>
                <w:rFonts w:ascii="Arial LatArm" w:hAnsi="Arial LatArm" w:cs="Calibri"/>
              </w:rPr>
              <w:t xml:space="preserve"> / </w:t>
            </w:r>
            <w:r>
              <w:rPr>
                <w:rFonts w:ascii="Calibri" w:hAnsi="Calibri" w:cs="Calibri"/>
              </w:rPr>
              <w:t>трехфазный</w:t>
            </w:r>
            <w:r>
              <w:rPr>
                <w:rFonts w:ascii="Arial LatArm" w:hAnsi="Arial LatArm" w:cs="Calibri"/>
              </w:rPr>
              <w:t>/</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34</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31211180</w:t>
            </w:r>
          </w:p>
        </w:tc>
        <w:tc>
          <w:tcPr>
            <w:tcW w:w="3727" w:type="dxa"/>
            <w:vAlign w:val="center"/>
          </w:tcPr>
          <w:p w:rsidR="00BE2816" w:rsidRDefault="00BE2816" w:rsidP="00BE281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160 </w:t>
            </w:r>
            <w:r>
              <w:rPr>
                <w:rFonts w:ascii="Calibri" w:hAnsi="Calibri" w:cs="Calibri"/>
              </w:rPr>
              <w:t>А</w:t>
            </w:r>
            <w:r>
              <w:rPr>
                <w:rFonts w:ascii="Arial LatArm" w:hAnsi="Arial LatArm" w:cs="Calibri"/>
              </w:rPr>
              <w:t xml:space="preserve"> / </w:t>
            </w:r>
            <w:r>
              <w:rPr>
                <w:rFonts w:ascii="Calibri" w:hAnsi="Calibri" w:cs="Calibri"/>
              </w:rPr>
              <w:t>трехфазный</w:t>
            </w:r>
            <w:r>
              <w:rPr>
                <w:rFonts w:ascii="Arial LatArm" w:hAnsi="Arial LatArm" w:cs="Calibri"/>
              </w:rPr>
              <w:t>/</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w:t>
            </w:r>
            <w:r w:rsidRPr="00950A53">
              <w:rPr>
                <w:rFonts w:ascii="GHEA Grapalat" w:hAnsi="GHEA Grapalat"/>
                <w:sz w:val="22"/>
                <w:szCs w:val="22"/>
              </w:rPr>
              <w:lastRenderedPageBreak/>
              <w:t>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lastRenderedPageBreak/>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lastRenderedPageBreak/>
              <w:t>35</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31211180</w:t>
            </w:r>
          </w:p>
        </w:tc>
        <w:tc>
          <w:tcPr>
            <w:tcW w:w="3727" w:type="dxa"/>
            <w:vAlign w:val="center"/>
          </w:tcPr>
          <w:p w:rsidR="00BE2816" w:rsidRDefault="00BE2816" w:rsidP="00BE281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100 </w:t>
            </w:r>
            <w:r>
              <w:rPr>
                <w:rFonts w:ascii="Calibri" w:hAnsi="Calibri" w:cs="Calibri"/>
              </w:rPr>
              <w:t>А</w:t>
            </w:r>
            <w:r>
              <w:rPr>
                <w:rFonts w:ascii="Arial LatArm" w:hAnsi="Arial LatArm" w:cs="Calibri"/>
              </w:rPr>
              <w:t xml:space="preserve"> / </w:t>
            </w:r>
            <w:r>
              <w:rPr>
                <w:rFonts w:ascii="Calibri" w:hAnsi="Calibri" w:cs="Calibri"/>
              </w:rPr>
              <w:t>трехфазный</w:t>
            </w:r>
            <w:r>
              <w:rPr>
                <w:rFonts w:ascii="Arial LatArm" w:hAnsi="Arial LatArm" w:cs="Calibri"/>
              </w:rPr>
              <w:t>/</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36</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31211180</w:t>
            </w:r>
          </w:p>
        </w:tc>
        <w:tc>
          <w:tcPr>
            <w:tcW w:w="3727" w:type="dxa"/>
            <w:vAlign w:val="center"/>
          </w:tcPr>
          <w:p w:rsidR="00BE2816" w:rsidRDefault="00BE2816" w:rsidP="00BE281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100 </w:t>
            </w:r>
            <w:r>
              <w:rPr>
                <w:rFonts w:ascii="Calibri" w:hAnsi="Calibri" w:cs="Calibri"/>
              </w:rPr>
              <w:t>А</w:t>
            </w:r>
            <w:r>
              <w:rPr>
                <w:rFonts w:ascii="Arial LatArm" w:hAnsi="Arial LatArm" w:cs="Calibri"/>
              </w:rPr>
              <w:t xml:space="preserve"> </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37</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31211180</w:t>
            </w:r>
          </w:p>
        </w:tc>
        <w:tc>
          <w:tcPr>
            <w:tcW w:w="3727" w:type="dxa"/>
            <w:vAlign w:val="center"/>
          </w:tcPr>
          <w:p w:rsidR="00BE2816" w:rsidRDefault="00BE2816" w:rsidP="00BE281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63 </w:t>
            </w:r>
            <w:r>
              <w:rPr>
                <w:rFonts w:ascii="Calibri" w:hAnsi="Calibri" w:cs="Calibri"/>
              </w:rPr>
              <w:t>А</w:t>
            </w:r>
            <w:r>
              <w:rPr>
                <w:rFonts w:ascii="Arial LatArm" w:hAnsi="Arial LatArm" w:cs="Calibri"/>
              </w:rPr>
              <w:t xml:space="preserve"> </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38</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31211180</w:t>
            </w:r>
          </w:p>
        </w:tc>
        <w:tc>
          <w:tcPr>
            <w:tcW w:w="3727" w:type="dxa"/>
            <w:vAlign w:val="center"/>
          </w:tcPr>
          <w:p w:rsidR="00BE2816" w:rsidRDefault="00BE2816" w:rsidP="00BE281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32 </w:t>
            </w:r>
            <w:r>
              <w:rPr>
                <w:rFonts w:ascii="Calibri" w:hAnsi="Calibri" w:cs="Calibri"/>
              </w:rPr>
              <w:t>А</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39</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31211180</w:t>
            </w:r>
          </w:p>
        </w:tc>
        <w:tc>
          <w:tcPr>
            <w:tcW w:w="3727" w:type="dxa"/>
            <w:vAlign w:val="center"/>
          </w:tcPr>
          <w:p w:rsidR="00BE2816" w:rsidRDefault="00BE2816" w:rsidP="00BE281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25 </w:t>
            </w:r>
            <w:r>
              <w:rPr>
                <w:rFonts w:ascii="Calibri" w:hAnsi="Calibri" w:cs="Calibri"/>
              </w:rPr>
              <w:t>А</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40</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31211180</w:t>
            </w:r>
          </w:p>
        </w:tc>
        <w:tc>
          <w:tcPr>
            <w:tcW w:w="3727" w:type="dxa"/>
            <w:vAlign w:val="center"/>
          </w:tcPr>
          <w:p w:rsidR="00BE2816" w:rsidRDefault="00BE2816" w:rsidP="00BE281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16 </w:t>
            </w:r>
            <w:r>
              <w:rPr>
                <w:rFonts w:ascii="Calibri" w:hAnsi="Calibri" w:cs="Calibri"/>
              </w:rPr>
              <w:t>А</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41</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31211180</w:t>
            </w:r>
          </w:p>
        </w:tc>
        <w:tc>
          <w:tcPr>
            <w:tcW w:w="3727" w:type="dxa"/>
            <w:vAlign w:val="center"/>
          </w:tcPr>
          <w:p w:rsidR="00BE2816" w:rsidRDefault="00BE2816" w:rsidP="00BE281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6 </w:t>
            </w:r>
            <w:r>
              <w:rPr>
                <w:rFonts w:ascii="Calibri" w:hAnsi="Calibri" w:cs="Calibri"/>
              </w:rPr>
              <w:t>А</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42</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31681700</w:t>
            </w:r>
          </w:p>
        </w:tc>
        <w:tc>
          <w:tcPr>
            <w:tcW w:w="3727" w:type="dxa"/>
            <w:vAlign w:val="center"/>
          </w:tcPr>
          <w:p w:rsidR="00BE2816" w:rsidRDefault="00BE2816" w:rsidP="00BE2816">
            <w:pPr>
              <w:rPr>
                <w:rFonts w:ascii="Arial LatArm" w:hAnsi="Arial LatArm" w:cs="Calibri"/>
              </w:rPr>
            </w:pPr>
            <w:r>
              <w:rPr>
                <w:rFonts w:ascii="Calibri" w:hAnsi="Calibri" w:cs="Calibri"/>
              </w:rPr>
              <w:t>Разделительная</w:t>
            </w:r>
            <w:r>
              <w:rPr>
                <w:rFonts w:ascii="Arial LatArm" w:hAnsi="Arial LatArm" w:cs="Calibri"/>
              </w:rPr>
              <w:t xml:space="preserve"> </w:t>
            </w:r>
            <w:r>
              <w:rPr>
                <w:rFonts w:ascii="Calibri" w:hAnsi="Calibri" w:cs="Calibri"/>
              </w:rPr>
              <w:t>коробка</w:t>
            </w:r>
            <w:r>
              <w:rPr>
                <w:rFonts w:ascii="Arial LatArm" w:hAnsi="Arial LatArm" w:cs="Calibri"/>
              </w:rPr>
              <w:t xml:space="preserve"> </w:t>
            </w:r>
            <w:r>
              <w:rPr>
                <w:rFonts w:ascii="Calibri" w:hAnsi="Calibri" w:cs="Calibri"/>
              </w:rPr>
              <w:t>пластмассовая</w:t>
            </w:r>
            <w:r>
              <w:rPr>
                <w:rFonts w:ascii="Arial LatArm" w:hAnsi="Arial LatArm" w:cs="Calibri"/>
              </w:rPr>
              <w:t xml:space="preserve"> 250*195*96 </w:t>
            </w:r>
            <w:r>
              <w:rPr>
                <w:rFonts w:ascii="Calibri" w:hAnsi="Calibri" w:cs="Calibri"/>
              </w:rPr>
              <w:t>мм</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43</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31682110</w:t>
            </w:r>
          </w:p>
        </w:tc>
        <w:tc>
          <w:tcPr>
            <w:tcW w:w="3727" w:type="dxa"/>
            <w:vAlign w:val="center"/>
          </w:tcPr>
          <w:p w:rsidR="00BE2816" w:rsidRDefault="00BE2816" w:rsidP="00BE2816">
            <w:pPr>
              <w:jc w:val="center"/>
              <w:rPr>
                <w:rFonts w:ascii="Arial LatRus" w:hAnsi="Arial LatRus" w:cs="Calibri"/>
              </w:rPr>
            </w:pPr>
            <w:r>
              <w:rPr>
                <w:rFonts w:ascii="Calibri" w:hAnsi="Calibri" w:cs="Calibri"/>
              </w:rPr>
              <w:t>Металлический</w:t>
            </w:r>
            <w:r>
              <w:rPr>
                <w:rFonts w:ascii="Arial LatRus" w:hAnsi="Arial LatRus" w:cs="Calibri"/>
              </w:rPr>
              <w:t xml:space="preserve"> </w:t>
            </w:r>
            <w:r>
              <w:rPr>
                <w:rFonts w:ascii="Calibri" w:hAnsi="Calibri" w:cs="Calibri"/>
              </w:rPr>
              <w:t>ящик</w:t>
            </w:r>
            <w:r>
              <w:rPr>
                <w:rFonts w:ascii="Arial LatRus" w:hAnsi="Arial LatRus" w:cs="Calibri"/>
              </w:rPr>
              <w:t>, /</w:t>
            </w:r>
            <w:r>
              <w:rPr>
                <w:rFonts w:ascii="Calibri" w:hAnsi="Calibri" w:cs="Calibri"/>
              </w:rPr>
              <w:t>герметичный</w:t>
            </w:r>
            <w:r>
              <w:rPr>
                <w:rFonts w:ascii="Arial LatRus" w:hAnsi="Arial LatRus" w:cs="Calibri"/>
              </w:rPr>
              <w:t>/</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BE2816" w:rsidRPr="00576215" w:rsidTr="00885259">
        <w:trPr>
          <w:jc w:val="center"/>
        </w:trPr>
        <w:tc>
          <w:tcPr>
            <w:tcW w:w="0" w:type="auto"/>
            <w:vAlign w:val="center"/>
          </w:tcPr>
          <w:p w:rsidR="00BE2816" w:rsidRDefault="00BE2816" w:rsidP="00BE2816">
            <w:pPr>
              <w:jc w:val="center"/>
              <w:rPr>
                <w:rFonts w:ascii="Arial Unicode" w:hAnsi="Arial Unicode" w:cs="Calibri"/>
                <w:sz w:val="22"/>
                <w:szCs w:val="22"/>
              </w:rPr>
            </w:pPr>
            <w:r>
              <w:rPr>
                <w:rFonts w:ascii="Arial Unicode" w:hAnsi="Arial Unicode" w:cs="Calibri"/>
                <w:sz w:val="22"/>
                <w:szCs w:val="22"/>
              </w:rPr>
              <w:t>44</w:t>
            </w:r>
          </w:p>
        </w:tc>
        <w:tc>
          <w:tcPr>
            <w:tcW w:w="2315" w:type="dxa"/>
            <w:vAlign w:val="center"/>
          </w:tcPr>
          <w:p w:rsidR="00BE2816" w:rsidRDefault="00BE2816" w:rsidP="00BE2816">
            <w:pPr>
              <w:jc w:val="center"/>
              <w:rPr>
                <w:rFonts w:ascii="Arial Unicode" w:hAnsi="Arial Unicode" w:cs="Arial"/>
              </w:rPr>
            </w:pPr>
            <w:r>
              <w:rPr>
                <w:rFonts w:ascii="Arial Unicode" w:hAnsi="Arial Unicode" w:cs="Arial"/>
              </w:rPr>
              <w:t>44423220</w:t>
            </w:r>
          </w:p>
        </w:tc>
        <w:tc>
          <w:tcPr>
            <w:tcW w:w="3727" w:type="dxa"/>
            <w:vAlign w:val="center"/>
          </w:tcPr>
          <w:p w:rsidR="00BE2816" w:rsidRDefault="00BE2816" w:rsidP="00BE2816">
            <w:pPr>
              <w:jc w:val="center"/>
              <w:rPr>
                <w:rFonts w:ascii="Arial LatArm" w:hAnsi="Arial LatArm" w:cs="Calibri"/>
              </w:rPr>
            </w:pPr>
            <w:r>
              <w:rPr>
                <w:rFonts w:ascii="Calibri" w:hAnsi="Calibri" w:cs="Calibri"/>
              </w:rPr>
              <w:t>Телескопическая</w:t>
            </w:r>
            <w:r>
              <w:rPr>
                <w:rFonts w:ascii="Arial LatArm" w:hAnsi="Arial LatArm" w:cs="Calibri"/>
              </w:rPr>
              <w:t xml:space="preserve"> </w:t>
            </w:r>
            <w:r>
              <w:rPr>
                <w:rFonts w:ascii="Calibri" w:hAnsi="Calibri" w:cs="Calibri"/>
              </w:rPr>
              <w:t>стремянка</w:t>
            </w:r>
          </w:p>
        </w:tc>
        <w:tc>
          <w:tcPr>
            <w:tcW w:w="6438" w:type="dxa"/>
            <w:vAlign w:val="center"/>
          </w:tcPr>
          <w:p w:rsidR="00BE2816" w:rsidRPr="00E9005B" w:rsidRDefault="00BE2816" w:rsidP="00BE281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BE2816" w:rsidRPr="00576215" w:rsidRDefault="00BE2816" w:rsidP="00BE281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64BAB" w:rsidRPr="00576215" w:rsidTr="00885259">
        <w:trPr>
          <w:jc w:val="center"/>
        </w:trPr>
        <w:tc>
          <w:tcPr>
            <w:tcW w:w="14768" w:type="dxa"/>
            <w:gridSpan w:val="4"/>
            <w:vAlign w:val="center"/>
          </w:tcPr>
          <w:p w:rsidR="00364BAB" w:rsidRPr="00E9005B" w:rsidRDefault="00364BAB" w:rsidP="00885259">
            <w:pPr>
              <w:widowControl w:val="0"/>
              <w:spacing w:after="120"/>
              <w:ind w:right="-7"/>
              <w:jc w:val="center"/>
              <w:rPr>
                <w:rFonts w:ascii="GHEA Grapalat" w:hAnsi="GHEA Grapalat"/>
                <w:szCs w:val="20"/>
              </w:rPr>
            </w:pPr>
          </w:p>
        </w:tc>
        <w:tc>
          <w:tcPr>
            <w:tcW w:w="1184" w:type="dxa"/>
            <w:vAlign w:val="center"/>
          </w:tcPr>
          <w:p w:rsidR="00364BAB" w:rsidRPr="00576215" w:rsidRDefault="00364BAB" w:rsidP="00885259">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417A05" w:rsidRDefault="00417A05" w:rsidP="00417A05">
      <w:pPr>
        <w:pStyle w:val="FootnoteText"/>
        <w:widowControl w:val="0"/>
        <w:jc w:val="both"/>
        <w:rPr>
          <w:rFonts w:ascii="GHEA Grapalat" w:hAnsi="GHEA Grapalat"/>
          <w:i/>
          <w:lang w:val="en-US"/>
        </w:rPr>
      </w:pPr>
    </w:p>
    <w:p w:rsidR="00417A05" w:rsidRPr="008842CE" w:rsidRDefault="00417A05" w:rsidP="00417A05">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17A05" w:rsidRPr="008842CE" w:rsidRDefault="00417A05" w:rsidP="00417A05">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417A05" w:rsidRPr="00233514" w:rsidRDefault="00417A05" w:rsidP="00417A05">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17A05" w:rsidRPr="00B138F3" w:rsidTr="00EA176E">
        <w:trPr>
          <w:jc w:val="center"/>
        </w:trPr>
        <w:tc>
          <w:tcPr>
            <w:tcW w:w="4536"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417A05" w:rsidRPr="00B138F3" w:rsidRDefault="00417A05" w:rsidP="00EA176E">
            <w:pPr>
              <w:widowControl w:val="0"/>
              <w:spacing w:after="160"/>
              <w:jc w:val="center"/>
              <w:rPr>
                <w:rFonts w:ascii="GHEA Grapalat" w:hAnsi="GHEA Grapalat"/>
              </w:rPr>
            </w:pPr>
          </w:p>
        </w:tc>
        <w:tc>
          <w:tcPr>
            <w:tcW w:w="4343"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ПРОДАВЕЦ</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417A05" w:rsidRPr="00B138F3" w:rsidRDefault="00417A05" w:rsidP="00417A05">
      <w:pPr>
        <w:widowControl w:val="0"/>
        <w:spacing w:after="160"/>
        <w:rPr>
          <w:rFonts w:ascii="GHEA Grapalat" w:hAnsi="GHEA Grapalat"/>
        </w:rPr>
        <w:sectPr w:rsidR="00417A05" w:rsidRPr="00B138F3" w:rsidSect="00EA176E">
          <w:footnotePr>
            <w:pos w:val="beneathText"/>
          </w:footnotePr>
          <w:pgSz w:w="16838" w:h="11906" w:orient="landscape" w:code="9"/>
          <w:pgMar w:top="630" w:right="1418" w:bottom="1418" w:left="1418" w:header="561" w:footer="561" w:gutter="0"/>
          <w:cols w:space="720"/>
        </w:sectPr>
      </w:pPr>
    </w:p>
    <w:p w:rsidR="00417A05" w:rsidRPr="00B138F3" w:rsidRDefault="00417A05" w:rsidP="00EB3226">
      <w:pPr>
        <w:widowControl w:val="0"/>
        <w:spacing w:after="160" w:line="276" w:lineRule="auto"/>
        <w:jc w:val="right"/>
        <w:rPr>
          <w:rFonts w:ascii="GHEA Grapalat" w:hAnsi="GHEA Grapalat"/>
          <w:i/>
        </w:rPr>
      </w:pPr>
      <w:r w:rsidRPr="00B138F3">
        <w:rPr>
          <w:rFonts w:ascii="GHEA Grapalat" w:hAnsi="GHEA Grapalat"/>
          <w:i/>
        </w:rPr>
        <w:lastRenderedPageBreak/>
        <w:t>Приложение № 3</w:t>
      </w:r>
    </w:p>
    <w:p w:rsidR="00417A05" w:rsidRPr="00AA5BD2" w:rsidRDefault="00417A05" w:rsidP="00EB3226">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0F5AE7">
        <w:rPr>
          <w:rFonts w:ascii="GHEA Grapalat" w:hAnsi="GHEA Grapalat"/>
          <w:b/>
        </w:rPr>
        <w:t>25/1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417A05" w:rsidRPr="00B138F3" w:rsidRDefault="00417A05" w:rsidP="00417A05">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17A05" w:rsidRPr="00B138F3" w:rsidTr="00EA176E">
        <w:trPr>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Сторона договора </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место нахождения 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Р/С____________________________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Заказчик </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место нахождения 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Р/С_______________________________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УНН______________________________</w:t>
            </w:r>
          </w:p>
        </w:tc>
      </w:tr>
    </w:tbl>
    <w:p w:rsidR="00417A05" w:rsidRPr="00B138F3" w:rsidRDefault="00417A05" w:rsidP="00417A05">
      <w:pPr>
        <w:widowControl w:val="0"/>
        <w:spacing w:after="160"/>
        <w:ind w:firstLine="375"/>
        <w:rPr>
          <w:rFonts w:ascii="GHEA Grapalat" w:hAnsi="GHEA Grapalat"/>
          <w:iCs/>
        </w:rPr>
      </w:pPr>
    </w:p>
    <w:p w:rsidR="00417A05" w:rsidRPr="00B138F3" w:rsidRDefault="00417A05" w:rsidP="00417A05">
      <w:pPr>
        <w:widowControl w:val="0"/>
        <w:spacing w:after="160"/>
        <w:ind w:left="567" w:right="467"/>
        <w:jc w:val="center"/>
        <w:rPr>
          <w:rFonts w:ascii="GHEA Grapalat" w:hAnsi="GHEA Grapalat"/>
          <w:iCs/>
        </w:rPr>
      </w:pPr>
      <w:r w:rsidRPr="00B138F3">
        <w:rPr>
          <w:rFonts w:ascii="GHEA Grapalat" w:hAnsi="GHEA Grapalat"/>
          <w:b/>
        </w:rPr>
        <w:t>АКТ №</w:t>
      </w:r>
    </w:p>
    <w:p w:rsidR="00417A05" w:rsidRPr="00B138F3" w:rsidRDefault="00417A05" w:rsidP="00417A05">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417A05" w:rsidRPr="00B138F3" w:rsidRDefault="00417A05" w:rsidP="00417A05">
      <w:pPr>
        <w:pStyle w:val="BodyTextIndent"/>
        <w:widowControl w:val="0"/>
        <w:spacing w:after="160" w:line="240" w:lineRule="auto"/>
        <w:ind w:firstLine="0"/>
        <w:jc w:val="center"/>
        <w:rPr>
          <w:rFonts w:ascii="GHEA Grapalat" w:hAnsi="GHEA Grapalat"/>
          <w:b/>
          <w:bCs/>
          <w:iCs/>
          <w:sz w:val="24"/>
          <w:szCs w:val="24"/>
        </w:rPr>
      </w:pPr>
    </w:p>
    <w:p w:rsidR="00417A05" w:rsidRPr="00B138F3" w:rsidRDefault="00417A05" w:rsidP="00417A05">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417A05" w:rsidRPr="00B138F3" w:rsidRDefault="00417A05" w:rsidP="00417A05">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417A05" w:rsidRPr="00B138F3" w:rsidRDefault="00417A05" w:rsidP="00417A05">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417A05" w:rsidRPr="00B138F3" w:rsidTr="00EA176E">
        <w:trPr>
          <w:jc w:val="center"/>
        </w:trPr>
        <w:tc>
          <w:tcPr>
            <w:tcW w:w="442"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417A05" w:rsidRPr="00B138F3" w:rsidRDefault="00417A05" w:rsidP="00EA17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417A05" w:rsidRPr="00B138F3" w:rsidTr="00EA176E">
        <w:trPr>
          <w:jc w:val="center"/>
        </w:trPr>
        <w:tc>
          <w:tcPr>
            <w:tcW w:w="442" w:type="dxa"/>
            <w:vMerge/>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417A05" w:rsidRPr="00B138F3" w:rsidTr="00EA176E">
        <w:trPr>
          <w:trHeight w:val="1105"/>
          <w:jc w:val="center"/>
        </w:trPr>
        <w:tc>
          <w:tcPr>
            <w:tcW w:w="442" w:type="dxa"/>
            <w:vMerge/>
            <w:tcBorders>
              <w:bottom w:val="single" w:sz="4" w:space="0" w:color="auto"/>
            </w:tcBorders>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r w:rsidR="00417A05" w:rsidRPr="00B138F3" w:rsidTr="00EA176E">
        <w:trPr>
          <w:jc w:val="center"/>
        </w:trPr>
        <w:tc>
          <w:tcPr>
            <w:tcW w:w="442"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r w:rsidR="00417A05" w:rsidRPr="00B138F3" w:rsidTr="00EA176E">
        <w:trPr>
          <w:jc w:val="center"/>
        </w:trPr>
        <w:tc>
          <w:tcPr>
            <w:tcW w:w="442"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bl>
    <w:p w:rsidR="00417A05" w:rsidRPr="00B138F3" w:rsidRDefault="00417A05" w:rsidP="00417A05">
      <w:pPr>
        <w:widowControl w:val="0"/>
        <w:spacing w:after="160"/>
        <w:ind w:firstLine="375"/>
        <w:jc w:val="both"/>
        <w:rPr>
          <w:rFonts w:ascii="GHEA Grapalat" w:hAnsi="GHEA Grapalat" w:cs="Arial"/>
          <w:iCs/>
          <w:lang w:val="en-US"/>
        </w:rPr>
      </w:pPr>
    </w:p>
    <w:p w:rsidR="00417A05" w:rsidRPr="00B138F3" w:rsidRDefault="00417A05" w:rsidP="00417A05">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417A05" w:rsidRPr="00B138F3" w:rsidRDefault="00417A05" w:rsidP="00417A05">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7A05" w:rsidRPr="00B138F3" w:rsidTr="00EA176E">
        <w:trPr>
          <w:trHeight w:val="266"/>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Товар принят</w:t>
            </w:r>
          </w:p>
        </w:tc>
      </w:tr>
      <w:tr w:rsidR="00417A05" w:rsidRPr="00B138F3" w:rsidTr="00EA176E">
        <w:trPr>
          <w:trHeight w:val="473"/>
          <w:tblCellSpacing w:w="7" w:type="dxa"/>
          <w:jc w:val="center"/>
        </w:trPr>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 xml:space="preserve">_______________________ </w:t>
            </w:r>
          </w:p>
          <w:p w:rsidR="00417A05" w:rsidRPr="00B138F3" w:rsidRDefault="00417A05" w:rsidP="00EA176E">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_______________________</w:t>
            </w:r>
          </w:p>
          <w:p w:rsidR="00417A05" w:rsidRPr="00B138F3" w:rsidRDefault="00417A05" w:rsidP="00EA176E">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417A05" w:rsidRPr="00B138F3" w:rsidTr="00EA176E">
        <w:trPr>
          <w:trHeight w:val="503"/>
          <w:tblCellSpacing w:w="7" w:type="dxa"/>
          <w:jc w:val="center"/>
        </w:trPr>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 xml:space="preserve">______________________ </w:t>
            </w:r>
          </w:p>
          <w:p w:rsidR="00417A05" w:rsidRPr="00B138F3" w:rsidRDefault="00417A05" w:rsidP="00EA176E">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_______________________</w:t>
            </w:r>
          </w:p>
          <w:p w:rsidR="00417A05" w:rsidRPr="00B138F3" w:rsidRDefault="00417A05" w:rsidP="00EA176E">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417A05" w:rsidRPr="00B138F3" w:rsidTr="00EA176E">
        <w:trPr>
          <w:trHeight w:val="281"/>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 П.</w:t>
            </w:r>
          </w:p>
        </w:tc>
      </w:tr>
    </w:tbl>
    <w:p w:rsidR="00417A05" w:rsidRPr="00B138F3" w:rsidRDefault="00417A05" w:rsidP="00417A05">
      <w:pPr>
        <w:widowControl w:val="0"/>
        <w:spacing w:after="160"/>
        <w:jc w:val="right"/>
        <w:rPr>
          <w:rFonts w:ascii="GHEA Grapalat" w:hAnsi="GHEA Grapalat" w:cs="Sylfaen"/>
          <w:b/>
        </w:rPr>
      </w:pPr>
    </w:p>
    <w:p w:rsidR="00417A05" w:rsidRPr="00B138F3" w:rsidRDefault="00417A05" w:rsidP="00417A05">
      <w:pPr>
        <w:rPr>
          <w:rFonts w:ascii="GHEA Grapalat" w:hAnsi="GHEA Grapalat" w:cs="Sylfaen"/>
          <w:b/>
        </w:rPr>
      </w:pPr>
      <w:r w:rsidRPr="00B138F3">
        <w:rPr>
          <w:rFonts w:ascii="GHEA Grapalat" w:hAnsi="GHEA Grapalat" w:cs="Sylfaen"/>
          <w:b/>
        </w:rPr>
        <w:br w:type="page"/>
      </w:r>
    </w:p>
    <w:p w:rsidR="00417A05" w:rsidRPr="00B138F3" w:rsidRDefault="00417A05" w:rsidP="00417A05">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0F5AE7">
        <w:rPr>
          <w:rFonts w:ascii="GHEA Grapalat" w:hAnsi="GHEA Grapalat"/>
          <w:b/>
        </w:rPr>
        <w:t>25/1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C117A5" w:rsidRPr="00885259">
        <w:rPr>
          <w:rFonts w:ascii="GHEA Grapalat" w:hAnsi="GHEA Grapalat"/>
          <w:i/>
        </w:rPr>
        <w:t xml:space="preserve"> </w:t>
      </w:r>
      <w:r w:rsidRPr="00AA5BD2">
        <w:rPr>
          <w:rFonts w:ascii="GHEA Grapalat" w:hAnsi="GHEA Grapalat"/>
          <w:i/>
        </w:rPr>
        <w:t>г.</w:t>
      </w:r>
    </w:p>
    <w:p w:rsidR="00417A05" w:rsidRPr="00B138F3" w:rsidRDefault="00417A05" w:rsidP="00417A05">
      <w:pPr>
        <w:widowControl w:val="0"/>
        <w:tabs>
          <w:tab w:val="left" w:pos="360"/>
          <w:tab w:val="left" w:pos="540"/>
        </w:tabs>
        <w:spacing w:after="160"/>
        <w:jc w:val="center"/>
        <w:rPr>
          <w:rFonts w:ascii="GHEA Grapalat" w:hAnsi="GHEA Grapalat" w:cs="Sylfaen"/>
          <w:b/>
          <w:bCs/>
        </w:rPr>
      </w:pPr>
    </w:p>
    <w:p w:rsidR="00417A05" w:rsidRPr="00B138F3" w:rsidRDefault="00417A05" w:rsidP="00417A05">
      <w:pPr>
        <w:widowControl w:val="0"/>
        <w:spacing w:after="160"/>
        <w:jc w:val="center"/>
        <w:rPr>
          <w:rFonts w:ascii="GHEA Grapalat" w:hAnsi="GHEA Grapalat" w:cs="Sylfaen"/>
          <w:bCs/>
        </w:rPr>
      </w:pPr>
      <w:r w:rsidRPr="00B138F3">
        <w:rPr>
          <w:rFonts w:ascii="GHEA Grapalat" w:hAnsi="GHEA Grapalat"/>
        </w:rPr>
        <w:t>АКТ №———</w:t>
      </w:r>
    </w:p>
    <w:p w:rsidR="00417A05" w:rsidRPr="00B138F3" w:rsidRDefault="00417A05" w:rsidP="00417A05">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417A05" w:rsidRPr="00B138F3" w:rsidRDefault="00417A05" w:rsidP="00417A05">
      <w:pPr>
        <w:widowControl w:val="0"/>
        <w:tabs>
          <w:tab w:val="left" w:pos="360"/>
          <w:tab w:val="left" w:pos="540"/>
        </w:tabs>
        <w:spacing w:after="160"/>
        <w:jc w:val="center"/>
        <w:rPr>
          <w:rFonts w:ascii="GHEA Grapalat" w:hAnsi="GHEA Grapalat" w:cs="Sylfaen"/>
        </w:rPr>
      </w:pPr>
    </w:p>
    <w:p w:rsidR="00417A05" w:rsidRPr="00B138F3" w:rsidRDefault="00417A05" w:rsidP="00417A05">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417A05" w:rsidRPr="00B138F3" w:rsidRDefault="00417A05" w:rsidP="00417A05">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417A05" w:rsidRPr="00B138F3" w:rsidRDefault="00417A05" w:rsidP="00417A05">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417A05" w:rsidRPr="00B138F3" w:rsidRDefault="00417A05" w:rsidP="00417A05">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417A05" w:rsidRPr="00B138F3" w:rsidRDefault="00417A05" w:rsidP="00417A05">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417A05" w:rsidRPr="00B138F3" w:rsidRDefault="00417A05" w:rsidP="00417A05">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417A05" w:rsidRPr="00B138F3" w:rsidRDefault="00417A05" w:rsidP="00417A05">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7A05" w:rsidRPr="00B138F3" w:rsidTr="00EA176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7A05" w:rsidRPr="00B138F3" w:rsidRDefault="00417A05" w:rsidP="00EA176E">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r>
    </w:tbl>
    <w:p w:rsidR="00417A05" w:rsidRPr="00B138F3" w:rsidRDefault="00417A05" w:rsidP="00417A05">
      <w:pPr>
        <w:widowControl w:val="0"/>
        <w:tabs>
          <w:tab w:val="left" w:pos="360"/>
          <w:tab w:val="left" w:pos="540"/>
        </w:tabs>
        <w:spacing w:after="160"/>
        <w:jc w:val="both"/>
        <w:rPr>
          <w:rFonts w:ascii="GHEA Grapalat" w:hAnsi="GHEA Grapalat" w:cs="Sylfaen"/>
        </w:rPr>
      </w:pPr>
    </w:p>
    <w:p w:rsidR="00417A05" w:rsidRPr="00B138F3" w:rsidRDefault="00417A05" w:rsidP="00417A05">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417A05" w:rsidRDefault="00417A05" w:rsidP="00417A05">
      <w:pPr>
        <w:rPr>
          <w:rFonts w:ascii="GHEA Grapalat" w:hAnsi="GHEA Grapalat"/>
        </w:rPr>
      </w:pPr>
      <w:r>
        <w:rPr>
          <w:rFonts w:ascii="GHEA Grapalat" w:hAnsi="GHEA Grapalat"/>
        </w:rPr>
        <w:t xml:space="preserve">                                                       </w:t>
      </w:r>
    </w:p>
    <w:p w:rsidR="00417A05" w:rsidRPr="00B138F3" w:rsidRDefault="00417A05" w:rsidP="00417A05">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417A05" w:rsidRPr="00B138F3" w:rsidRDefault="00417A05" w:rsidP="00417A05">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417A05" w:rsidRPr="00B138F3" w:rsidTr="00EA176E">
        <w:tc>
          <w:tcPr>
            <w:tcW w:w="4450" w:type="dxa"/>
          </w:tcPr>
          <w:p w:rsidR="00417A05" w:rsidRPr="00B138F3" w:rsidRDefault="00417A05" w:rsidP="00EA176E">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417A05" w:rsidRPr="00B138F3" w:rsidRDefault="00417A05" w:rsidP="00EA176E">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417A05" w:rsidRPr="00B138F3" w:rsidRDefault="00417A05" w:rsidP="00417A05">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417A05" w:rsidRPr="00B138F3" w:rsidRDefault="00417A05" w:rsidP="00417A05">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7A05" w:rsidRPr="00B138F3" w:rsidTr="00EA176E">
        <w:trPr>
          <w:tblCellSpacing w:w="7" w:type="dxa"/>
          <w:jc w:val="center"/>
        </w:trPr>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 xml:space="preserve">___________________________ </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___________________________</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417A05" w:rsidRPr="00B138F3" w:rsidTr="00EA176E">
        <w:trPr>
          <w:tblCellSpacing w:w="7" w:type="dxa"/>
          <w:jc w:val="center"/>
        </w:trPr>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 xml:space="preserve">___________________________ </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___________________________</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417A05" w:rsidRPr="00B138F3" w:rsidRDefault="00417A05" w:rsidP="00EB3226">
      <w:pPr>
        <w:widowControl w:val="0"/>
        <w:spacing w:after="160"/>
        <w:jc w:val="both"/>
        <w:rPr>
          <w:rFonts w:ascii="GHEA Grapalat" w:hAnsi="GHEA Grapalat" w:cs="Sylfaen"/>
          <w:b/>
        </w:rPr>
      </w:pPr>
    </w:p>
    <w:sectPr w:rsidR="00417A05" w:rsidRPr="00B138F3" w:rsidSect="00FD14D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810" w:rsidRDefault="009A0810">
      <w:r>
        <w:separator/>
      </w:r>
    </w:p>
  </w:endnote>
  <w:endnote w:type="continuationSeparator" w:id="0">
    <w:p w:rsidR="009A0810" w:rsidRDefault="009A0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LatRus">
    <w:panose1 w:val="020B0604020202020204"/>
    <w:charset w:val="00"/>
    <w:family w:val="swiss"/>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243BED" w:rsidRPr="00C861E9" w:rsidRDefault="00243BED">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E3AAD">
          <w:rPr>
            <w:rFonts w:ascii="GHEA Grapalat" w:hAnsi="GHEA Grapalat"/>
            <w:noProof/>
            <w:sz w:val="24"/>
            <w:szCs w:val="24"/>
          </w:rPr>
          <w:t>80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810" w:rsidRDefault="009A0810">
      <w:r>
        <w:separator/>
      </w:r>
    </w:p>
  </w:footnote>
  <w:footnote w:type="continuationSeparator" w:id="0">
    <w:p w:rsidR="009A0810" w:rsidRDefault="009A0810">
      <w:r>
        <w:continuationSeparator/>
      </w:r>
    </w:p>
  </w:footnote>
  <w:footnote w:id="1">
    <w:p w:rsidR="00243BED" w:rsidRPr="00CD6B60" w:rsidRDefault="00243BED"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243BED" w:rsidRPr="00CD6B60" w:rsidRDefault="00243BE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43BED" w:rsidRPr="00CD6B60" w:rsidRDefault="00243BE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43BED" w:rsidRPr="00CD6B60" w:rsidRDefault="00243BED"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243BED" w:rsidRPr="00CA2B01" w:rsidRDefault="00243BED"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243BED" w:rsidRPr="00CA2B01" w:rsidRDefault="00243BED"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243BED" w:rsidRPr="00CA2B01" w:rsidRDefault="00243BED"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243BED" w:rsidRPr="005D5092" w:rsidRDefault="00243BED"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243BED" w:rsidRPr="0034222E" w:rsidDel="00932115" w:rsidRDefault="00243BED" w:rsidP="00AF1F59">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243BED" w:rsidRPr="00FE2AA4" w:rsidRDefault="00243BED">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243BED" w:rsidRPr="008842CE" w:rsidRDefault="00243BED"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43BED" w:rsidRPr="000811C1" w:rsidRDefault="00243BED">
      <w:pPr>
        <w:pStyle w:val="FootnoteText"/>
        <w:rPr>
          <w:lang w:val="af-ZA"/>
        </w:rPr>
      </w:pPr>
    </w:p>
  </w:footnote>
  <w:footnote w:id="6">
    <w:p w:rsidR="00243BED" w:rsidRPr="004A4643" w:rsidRDefault="00243BED" w:rsidP="00367A7C">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243BED" w:rsidRPr="008E4439" w:rsidRDefault="00243BED"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243BED" w:rsidRPr="000811C1" w:rsidRDefault="00243BED" w:rsidP="0027573B">
      <w:pPr>
        <w:pStyle w:val="FootnoteText"/>
        <w:rPr>
          <w:rFonts w:ascii="Sylfaen" w:hAnsi="Sylfaen"/>
          <w:sz w:val="18"/>
          <w:szCs w:val="18"/>
        </w:rPr>
      </w:pPr>
    </w:p>
  </w:footnote>
  <w:footnote w:id="8">
    <w:p w:rsidR="00243BED" w:rsidRPr="00A31673" w:rsidRDefault="00243BED">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243BED" w:rsidRPr="008416BA" w:rsidRDefault="00243BED"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243BED" w:rsidRDefault="00243BED" w:rsidP="006B3E56">
      <w:pPr>
        <w:jc w:val="both"/>
      </w:pPr>
    </w:p>
    <w:p w:rsidR="00243BED" w:rsidRPr="008B70EB" w:rsidRDefault="00243BED"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243BED" w:rsidRPr="008B70EB" w:rsidRDefault="00243BED"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243BED" w:rsidRPr="008B70EB" w:rsidRDefault="00243BED"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243BED" w:rsidRDefault="00243BED" w:rsidP="00637230">
      <w:pPr>
        <w:jc w:val="both"/>
        <w:rPr>
          <w:rFonts w:asciiTheme="minorHAnsi" w:hAnsiTheme="minorHAnsi"/>
          <w:lang w:val="af-ZA"/>
        </w:rPr>
      </w:pPr>
    </w:p>
  </w:footnote>
  <w:footnote w:id="10">
    <w:p w:rsidR="00243BED" w:rsidRPr="00D3436F" w:rsidRDefault="00243BE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243BED" w:rsidRPr="00D3436F" w:rsidRDefault="00243BED">
      <w:pPr>
        <w:pStyle w:val="FootnoteText"/>
        <w:rPr>
          <w:lang w:val="es-ES"/>
        </w:rPr>
      </w:pPr>
    </w:p>
  </w:footnote>
  <w:footnote w:id="11">
    <w:p w:rsidR="00243BED" w:rsidRPr="008842CE" w:rsidRDefault="00243BED" w:rsidP="003D2FE2">
      <w:pPr>
        <w:pStyle w:val="FootnoteText"/>
        <w:jc w:val="both"/>
      </w:pPr>
    </w:p>
  </w:footnote>
  <w:footnote w:id="12">
    <w:p w:rsidR="00243BED" w:rsidRPr="008842CE" w:rsidRDefault="00243BED" w:rsidP="000A214C">
      <w:pPr>
        <w:pStyle w:val="FootnoteText"/>
        <w:jc w:val="both"/>
      </w:pPr>
    </w:p>
  </w:footnote>
  <w:footnote w:id="13">
    <w:p w:rsidR="00243BED" w:rsidRPr="00D3436F" w:rsidRDefault="00243BED" w:rsidP="00417A05">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243BED" w:rsidRPr="00402BC3" w:rsidRDefault="00243BED" w:rsidP="00417A05">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43BED" w:rsidRPr="00552088" w:rsidRDefault="00243BED" w:rsidP="00417A05">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43BED" w:rsidRPr="00D3436F" w:rsidRDefault="00243BED" w:rsidP="00417A05">
      <w:pPr>
        <w:pStyle w:val="FootnoteText"/>
        <w:rPr>
          <w:lang w:val="hy-AM"/>
        </w:rPr>
      </w:pPr>
    </w:p>
  </w:footnote>
  <w:footnote w:id="15">
    <w:p w:rsidR="00243BED" w:rsidRPr="00D3436F" w:rsidRDefault="00243BED" w:rsidP="00417A05">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243BED" w:rsidRPr="008842CE" w:rsidRDefault="00243BED" w:rsidP="00417A05">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43BED" w:rsidRPr="00D3436F" w:rsidRDefault="00243BED" w:rsidP="00417A05">
      <w:pPr>
        <w:pStyle w:val="FootnoteText"/>
        <w:rPr>
          <w:lang w:val="hy-AM"/>
        </w:rPr>
      </w:pPr>
    </w:p>
  </w:footnote>
  <w:footnote w:id="17">
    <w:p w:rsidR="00243BED" w:rsidRPr="008842CE" w:rsidRDefault="00243BED" w:rsidP="00417A05">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243BED" w:rsidRPr="008842CE" w:rsidRDefault="00243BED" w:rsidP="00417A05">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243BED" w:rsidRPr="00D3436F" w:rsidRDefault="00243BED" w:rsidP="00417A05">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021"/>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382"/>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088"/>
    <w:rsid w:val="00027166"/>
    <w:rsid w:val="0002741C"/>
    <w:rsid w:val="000275BF"/>
    <w:rsid w:val="0002794E"/>
    <w:rsid w:val="00030D40"/>
    <w:rsid w:val="000312D9"/>
    <w:rsid w:val="000313A6"/>
    <w:rsid w:val="00031666"/>
    <w:rsid w:val="000316DF"/>
    <w:rsid w:val="00031828"/>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0E52"/>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2C9"/>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6DE7"/>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0EC8"/>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460"/>
    <w:rsid w:val="000D07E4"/>
    <w:rsid w:val="000D10F1"/>
    <w:rsid w:val="000D13A5"/>
    <w:rsid w:val="000D16B6"/>
    <w:rsid w:val="000D1BED"/>
    <w:rsid w:val="000D2527"/>
    <w:rsid w:val="000D2D8A"/>
    <w:rsid w:val="000D3188"/>
    <w:rsid w:val="000D34C8"/>
    <w:rsid w:val="000D3A4C"/>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1C75"/>
    <w:rsid w:val="000E2427"/>
    <w:rsid w:val="000E267C"/>
    <w:rsid w:val="000E308B"/>
    <w:rsid w:val="000E3D1E"/>
    <w:rsid w:val="000E3F9A"/>
    <w:rsid w:val="000E4039"/>
    <w:rsid w:val="000E426E"/>
    <w:rsid w:val="000E4C35"/>
    <w:rsid w:val="000E539B"/>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5AE7"/>
    <w:rsid w:val="000F60F8"/>
    <w:rsid w:val="000F6C24"/>
    <w:rsid w:val="000F7026"/>
    <w:rsid w:val="000F7A3A"/>
    <w:rsid w:val="000F7AE0"/>
    <w:rsid w:val="0010050E"/>
    <w:rsid w:val="001005B0"/>
    <w:rsid w:val="0010067B"/>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BC2"/>
    <w:rsid w:val="00116F24"/>
    <w:rsid w:val="00117020"/>
    <w:rsid w:val="00117833"/>
    <w:rsid w:val="00117964"/>
    <w:rsid w:val="00117DAA"/>
    <w:rsid w:val="00122FC9"/>
    <w:rsid w:val="00123294"/>
    <w:rsid w:val="001235E7"/>
    <w:rsid w:val="00123F5E"/>
    <w:rsid w:val="00124461"/>
    <w:rsid w:val="00125AA6"/>
    <w:rsid w:val="00126D48"/>
    <w:rsid w:val="001272AE"/>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7B"/>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391"/>
    <w:rsid w:val="001647D2"/>
    <w:rsid w:val="001649C8"/>
    <w:rsid w:val="00164BBC"/>
    <w:rsid w:val="0016519F"/>
    <w:rsid w:val="00166DDC"/>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5F2"/>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4C69"/>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0E4"/>
    <w:rsid w:val="001D7228"/>
    <w:rsid w:val="001D74FA"/>
    <w:rsid w:val="001D78C5"/>
    <w:rsid w:val="001E0216"/>
    <w:rsid w:val="001E06D6"/>
    <w:rsid w:val="001E0BC2"/>
    <w:rsid w:val="001E1D4C"/>
    <w:rsid w:val="001E2794"/>
    <w:rsid w:val="001E2814"/>
    <w:rsid w:val="001E3AAD"/>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485"/>
    <w:rsid w:val="001F0B18"/>
    <w:rsid w:val="001F0DAB"/>
    <w:rsid w:val="001F0F81"/>
    <w:rsid w:val="001F1DF0"/>
    <w:rsid w:val="001F1DF7"/>
    <w:rsid w:val="001F24B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3A5"/>
    <w:rsid w:val="00220ACB"/>
    <w:rsid w:val="00220C7C"/>
    <w:rsid w:val="002218FE"/>
    <w:rsid w:val="00221C7B"/>
    <w:rsid w:val="0022247D"/>
    <w:rsid w:val="002227A9"/>
    <w:rsid w:val="00222CDB"/>
    <w:rsid w:val="00223F2D"/>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0E"/>
    <w:rsid w:val="0023679B"/>
    <w:rsid w:val="00236B75"/>
    <w:rsid w:val="002370BC"/>
    <w:rsid w:val="002376B5"/>
    <w:rsid w:val="0024027D"/>
    <w:rsid w:val="00240289"/>
    <w:rsid w:val="00240609"/>
    <w:rsid w:val="002406D8"/>
    <w:rsid w:val="0024186B"/>
    <w:rsid w:val="00241C72"/>
    <w:rsid w:val="00241F05"/>
    <w:rsid w:val="0024205E"/>
    <w:rsid w:val="00243BED"/>
    <w:rsid w:val="00244B38"/>
    <w:rsid w:val="00247E10"/>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F1C"/>
    <w:rsid w:val="00263035"/>
    <w:rsid w:val="00263094"/>
    <w:rsid w:val="002638A5"/>
    <w:rsid w:val="00263D72"/>
    <w:rsid w:val="00263E28"/>
    <w:rsid w:val="0026413D"/>
    <w:rsid w:val="0026426F"/>
    <w:rsid w:val="00264D13"/>
    <w:rsid w:val="00265A4B"/>
    <w:rsid w:val="00265D18"/>
    <w:rsid w:val="00266522"/>
    <w:rsid w:val="002665A4"/>
    <w:rsid w:val="002674D5"/>
    <w:rsid w:val="0027052A"/>
    <w:rsid w:val="0027061F"/>
    <w:rsid w:val="00270D59"/>
    <w:rsid w:val="002716CA"/>
    <w:rsid w:val="00271DF6"/>
    <w:rsid w:val="0027206E"/>
    <w:rsid w:val="0027256A"/>
    <w:rsid w:val="002737E0"/>
    <w:rsid w:val="00273A88"/>
    <w:rsid w:val="00273B4F"/>
    <w:rsid w:val="00273E01"/>
    <w:rsid w:val="00274353"/>
    <w:rsid w:val="0027499F"/>
    <w:rsid w:val="00274BCC"/>
    <w:rsid w:val="00274F0E"/>
    <w:rsid w:val="002754C4"/>
    <w:rsid w:val="0027573B"/>
    <w:rsid w:val="00276441"/>
    <w:rsid w:val="00276B03"/>
    <w:rsid w:val="0027775F"/>
    <w:rsid w:val="00277C72"/>
    <w:rsid w:val="00277F14"/>
    <w:rsid w:val="00280E91"/>
    <w:rsid w:val="00281D16"/>
    <w:rsid w:val="00282865"/>
    <w:rsid w:val="00283198"/>
    <w:rsid w:val="00283E26"/>
    <w:rsid w:val="00283F0A"/>
    <w:rsid w:val="002845EA"/>
    <w:rsid w:val="002846B1"/>
    <w:rsid w:val="00286CDB"/>
    <w:rsid w:val="00286D44"/>
    <w:rsid w:val="0028726A"/>
    <w:rsid w:val="00291919"/>
    <w:rsid w:val="00291CA2"/>
    <w:rsid w:val="00291EFF"/>
    <w:rsid w:val="002926D4"/>
    <w:rsid w:val="002929F0"/>
    <w:rsid w:val="00293A25"/>
    <w:rsid w:val="00293A76"/>
    <w:rsid w:val="00293C7D"/>
    <w:rsid w:val="002941F2"/>
    <w:rsid w:val="00294BD5"/>
    <w:rsid w:val="00294F67"/>
    <w:rsid w:val="00294FFF"/>
    <w:rsid w:val="0029515A"/>
    <w:rsid w:val="00295CCB"/>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1D1"/>
    <w:rsid w:val="002C4A44"/>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474D"/>
    <w:rsid w:val="002E530A"/>
    <w:rsid w:val="002E531D"/>
    <w:rsid w:val="002E57E8"/>
    <w:rsid w:val="002E5FDA"/>
    <w:rsid w:val="002E727E"/>
    <w:rsid w:val="002E7EE1"/>
    <w:rsid w:val="002F0984"/>
    <w:rsid w:val="002F0989"/>
    <w:rsid w:val="002F0DCF"/>
    <w:rsid w:val="002F1AB3"/>
    <w:rsid w:val="002F1DDA"/>
    <w:rsid w:val="002F1F78"/>
    <w:rsid w:val="002F2045"/>
    <w:rsid w:val="002F2657"/>
    <w:rsid w:val="002F27C9"/>
    <w:rsid w:val="002F2A55"/>
    <w:rsid w:val="002F2B23"/>
    <w:rsid w:val="002F35FE"/>
    <w:rsid w:val="002F6164"/>
    <w:rsid w:val="002F6FA0"/>
    <w:rsid w:val="002F7000"/>
    <w:rsid w:val="002F727B"/>
    <w:rsid w:val="002F7391"/>
    <w:rsid w:val="002F7A7E"/>
    <w:rsid w:val="002F7B3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217A"/>
    <w:rsid w:val="003141B6"/>
    <w:rsid w:val="003153FF"/>
    <w:rsid w:val="00316381"/>
    <w:rsid w:val="003163A5"/>
    <w:rsid w:val="003169A4"/>
    <w:rsid w:val="00317BD2"/>
    <w:rsid w:val="0032071C"/>
    <w:rsid w:val="003213B1"/>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68BF"/>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BAB"/>
    <w:rsid w:val="00364E7A"/>
    <w:rsid w:val="003650C5"/>
    <w:rsid w:val="0036520F"/>
    <w:rsid w:val="0036524F"/>
    <w:rsid w:val="003653B7"/>
    <w:rsid w:val="00366C4E"/>
    <w:rsid w:val="00367A7C"/>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68F"/>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0D4"/>
    <w:rsid w:val="003A2BE0"/>
    <w:rsid w:val="003A2D11"/>
    <w:rsid w:val="003A39AC"/>
    <w:rsid w:val="003A5049"/>
    <w:rsid w:val="003A5533"/>
    <w:rsid w:val="003A5B8F"/>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1D3"/>
    <w:rsid w:val="003C53D4"/>
    <w:rsid w:val="003C5795"/>
    <w:rsid w:val="003C594F"/>
    <w:rsid w:val="003C5E16"/>
    <w:rsid w:val="003C61D5"/>
    <w:rsid w:val="003C635A"/>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BF1"/>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700"/>
    <w:rsid w:val="00405996"/>
    <w:rsid w:val="004068F5"/>
    <w:rsid w:val="004072C8"/>
    <w:rsid w:val="0040761D"/>
    <w:rsid w:val="0041023E"/>
    <w:rsid w:val="004110AC"/>
    <w:rsid w:val="0041124D"/>
    <w:rsid w:val="004116A0"/>
    <w:rsid w:val="00411A25"/>
    <w:rsid w:val="00411D9D"/>
    <w:rsid w:val="00413390"/>
    <w:rsid w:val="00413595"/>
    <w:rsid w:val="00413B08"/>
    <w:rsid w:val="004160B9"/>
    <w:rsid w:val="00416F1E"/>
    <w:rsid w:val="0041739A"/>
    <w:rsid w:val="004175B6"/>
    <w:rsid w:val="00417A05"/>
    <w:rsid w:val="00417E48"/>
    <w:rsid w:val="00417F33"/>
    <w:rsid w:val="00421AEB"/>
    <w:rsid w:val="00422009"/>
    <w:rsid w:val="00422802"/>
    <w:rsid w:val="004246FA"/>
    <w:rsid w:val="004250DA"/>
    <w:rsid w:val="00425BAB"/>
    <w:rsid w:val="004265CE"/>
    <w:rsid w:val="00427EAA"/>
    <w:rsid w:val="004300C2"/>
    <w:rsid w:val="00431998"/>
    <w:rsid w:val="00431DA5"/>
    <w:rsid w:val="004320F2"/>
    <w:rsid w:val="00434D1C"/>
    <w:rsid w:val="0043558D"/>
    <w:rsid w:val="004361D6"/>
    <w:rsid w:val="0043641B"/>
    <w:rsid w:val="0043662A"/>
    <w:rsid w:val="00436DF8"/>
    <w:rsid w:val="004373E3"/>
    <w:rsid w:val="004377AD"/>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88E"/>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1F8"/>
    <w:rsid w:val="00466714"/>
    <w:rsid w:val="00466F7A"/>
    <w:rsid w:val="004672FC"/>
    <w:rsid w:val="00467B47"/>
    <w:rsid w:val="00467E75"/>
    <w:rsid w:val="0047117B"/>
    <w:rsid w:val="00471867"/>
    <w:rsid w:val="004722BC"/>
    <w:rsid w:val="0047258C"/>
    <w:rsid w:val="00472963"/>
    <w:rsid w:val="00472E68"/>
    <w:rsid w:val="004732CD"/>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761"/>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35F"/>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B19"/>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5F39"/>
    <w:rsid w:val="005066AC"/>
    <w:rsid w:val="00506832"/>
    <w:rsid w:val="00507FEA"/>
    <w:rsid w:val="00510110"/>
    <w:rsid w:val="00510176"/>
    <w:rsid w:val="005106CC"/>
    <w:rsid w:val="00510CB7"/>
    <w:rsid w:val="005110F0"/>
    <w:rsid w:val="005111B4"/>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131C"/>
    <w:rsid w:val="0053262C"/>
    <w:rsid w:val="00532EDD"/>
    <w:rsid w:val="00533989"/>
    <w:rsid w:val="00533A69"/>
    <w:rsid w:val="00533C35"/>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B96"/>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2F4"/>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D33"/>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25D3"/>
    <w:rsid w:val="005C4C12"/>
    <w:rsid w:val="005C6159"/>
    <w:rsid w:val="005C63A2"/>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330"/>
    <w:rsid w:val="005E3501"/>
    <w:rsid w:val="005E3FC4"/>
    <w:rsid w:val="005E4C8D"/>
    <w:rsid w:val="005E52ED"/>
    <w:rsid w:val="005E573E"/>
    <w:rsid w:val="005E6606"/>
    <w:rsid w:val="005E6769"/>
    <w:rsid w:val="005E693E"/>
    <w:rsid w:val="005E6D42"/>
    <w:rsid w:val="005E7384"/>
    <w:rsid w:val="005E7946"/>
    <w:rsid w:val="005F0715"/>
    <w:rsid w:val="005F09CE"/>
    <w:rsid w:val="005F1793"/>
    <w:rsid w:val="005F1DBB"/>
    <w:rsid w:val="005F1F95"/>
    <w:rsid w:val="005F2336"/>
    <w:rsid w:val="005F25EF"/>
    <w:rsid w:val="005F2F3B"/>
    <w:rsid w:val="005F2FE8"/>
    <w:rsid w:val="005F53F2"/>
    <w:rsid w:val="005F581A"/>
    <w:rsid w:val="005F6602"/>
    <w:rsid w:val="005F7C1D"/>
    <w:rsid w:val="0060029A"/>
    <w:rsid w:val="0060526C"/>
    <w:rsid w:val="006057C9"/>
    <w:rsid w:val="00606328"/>
    <w:rsid w:val="0060652B"/>
    <w:rsid w:val="00606B84"/>
    <w:rsid w:val="00606D91"/>
    <w:rsid w:val="00607120"/>
    <w:rsid w:val="00607F7B"/>
    <w:rsid w:val="0061019A"/>
    <w:rsid w:val="00611998"/>
    <w:rsid w:val="0061231B"/>
    <w:rsid w:val="006132ED"/>
    <w:rsid w:val="00613320"/>
    <w:rsid w:val="00614393"/>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0D3"/>
    <w:rsid w:val="006247D8"/>
    <w:rsid w:val="006248D3"/>
    <w:rsid w:val="00624A8D"/>
    <w:rsid w:val="00625174"/>
    <w:rsid w:val="00625515"/>
    <w:rsid w:val="00625529"/>
    <w:rsid w:val="00627BE1"/>
    <w:rsid w:val="00627E00"/>
    <w:rsid w:val="0063004E"/>
    <w:rsid w:val="0063094A"/>
    <w:rsid w:val="00630BF1"/>
    <w:rsid w:val="00630CC3"/>
    <w:rsid w:val="0063101C"/>
    <w:rsid w:val="00631432"/>
    <w:rsid w:val="00631744"/>
    <w:rsid w:val="00632AC2"/>
    <w:rsid w:val="00632EAC"/>
    <w:rsid w:val="00633389"/>
    <w:rsid w:val="006333F6"/>
    <w:rsid w:val="006335D7"/>
    <w:rsid w:val="00633E1E"/>
    <w:rsid w:val="00634509"/>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BF1"/>
    <w:rsid w:val="00651E02"/>
    <w:rsid w:val="006521E5"/>
    <w:rsid w:val="00653F33"/>
    <w:rsid w:val="00654ADD"/>
    <w:rsid w:val="00654B3F"/>
    <w:rsid w:val="00654E19"/>
    <w:rsid w:val="00655890"/>
    <w:rsid w:val="00655E71"/>
    <w:rsid w:val="00655EBD"/>
    <w:rsid w:val="00656205"/>
    <w:rsid w:val="006567DE"/>
    <w:rsid w:val="00657208"/>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251"/>
    <w:rsid w:val="00697C38"/>
    <w:rsid w:val="006A0D8B"/>
    <w:rsid w:val="006A134C"/>
    <w:rsid w:val="006A13FB"/>
    <w:rsid w:val="006A14B3"/>
    <w:rsid w:val="006A1922"/>
    <w:rsid w:val="006A19F3"/>
    <w:rsid w:val="006A1F61"/>
    <w:rsid w:val="006A202F"/>
    <w:rsid w:val="006A26BE"/>
    <w:rsid w:val="006A2C14"/>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1FEA"/>
    <w:rsid w:val="006C229E"/>
    <w:rsid w:val="006C2B56"/>
    <w:rsid w:val="006C2F98"/>
    <w:rsid w:val="006C3115"/>
    <w:rsid w:val="006C3532"/>
    <w:rsid w:val="006C3D3C"/>
    <w:rsid w:val="006C47F0"/>
    <w:rsid w:val="006C52B3"/>
    <w:rsid w:val="006C679A"/>
    <w:rsid w:val="006C7FD7"/>
    <w:rsid w:val="006D0B02"/>
    <w:rsid w:val="006D0D6F"/>
    <w:rsid w:val="006D0E83"/>
    <w:rsid w:val="006D1826"/>
    <w:rsid w:val="006D1BA0"/>
    <w:rsid w:val="006D2CDF"/>
    <w:rsid w:val="006D2DF7"/>
    <w:rsid w:val="006D3484"/>
    <w:rsid w:val="006D4164"/>
    <w:rsid w:val="006D4448"/>
    <w:rsid w:val="006D4E1D"/>
    <w:rsid w:val="006D5516"/>
    <w:rsid w:val="006D6150"/>
    <w:rsid w:val="006D6765"/>
    <w:rsid w:val="006D7219"/>
    <w:rsid w:val="006D73FB"/>
    <w:rsid w:val="006E007C"/>
    <w:rsid w:val="006E032C"/>
    <w:rsid w:val="006E15CD"/>
    <w:rsid w:val="006E1E8F"/>
    <w:rsid w:val="006E35A0"/>
    <w:rsid w:val="006E3CF1"/>
    <w:rsid w:val="006E3D39"/>
    <w:rsid w:val="006E49D7"/>
    <w:rsid w:val="006E50E4"/>
    <w:rsid w:val="006E5904"/>
    <w:rsid w:val="006E59BA"/>
    <w:rsid w:val="006E5CC5"/>
    <w:rsid w:val="006E67F1"/>
    <w:rsid w:val="006E732A"/>
    <w:rsid w:val="006E73AC"/>
    <w:rsid w:val="006E7900"/>
    <w:rsid w:val="006E7947"/>
    <w:rsid w:val="006E7F44"/>
    <w:rsid w:val="006F012B"/>
    <w:rsid w:val="006F01FB"/>
    <w:rsid w:val="006F02F7"/>
    <w:rsid w:val="006F04A8"/>
    <w:rsid w:val="006F0F00"/>
    <w:rsid w:val="006F1542"/>
    <w:rsid w:val="006F1805"/>
    <w:rsid w:val="006F1A8E"/>
    <w:rsid w:val="006F2303"/>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6773"/>
    <w:rsid w:val="007477E0"/>
    <w:rsid w:val="00747893"/>
    <w:rsid w:val="00747E00"/>
    <w:rsid w:val="00747F4A"/>
    <w:rsid w:val="00750406"/>
    <w:rsid w:val="0075061D"/>
    <w:rsid w:val="0075067F"/>
    <w:rsid w:val="00750AED"/>
    <w:rsid w:val="00750E05"/>
    <w:rsid w:val="00750E38"/>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67BE"/>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9F8"/>
    <w:rsid w:val="007669A4"/>
    <w:rsid w:val="0076763C"/>
    <w:rsid w:val="00767AD3"/>
    <w:rsid w:val="00767B04"/>
    <w:rsid w:val="00770287"/>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3EF4"/>
    <w:rsid w:val="00794279"/>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2107"/>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7F7B0E"/>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2F5"/>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3C8"/>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194C"/>
    <w:rsid w:val="00842193"/>
    <w:rsid w:val="00842A1A"/>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44"/>
    <w:rsid w:val="00855622"/>
    <w:rsid w:val="008558B3"/>
    <w:rsid w:val="00855A39"/>
    <w:rsid w:val="00855C7E"/>
    <w:rsid w:val="00855F55"/>
    <w:rsid w:val="008568E9"/>
    <w:rsid w:val="008573BE"/>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5259"/>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52"/>
    <w:rsid w:val="008B4FDA"/>
    <w:rsid w:val="008B5F74"/>
    <w:rsid w:val="008B65A3"/>
    <w:rsid w:val="008B70EB"/>
    <w:rsid w:val="008B73CD"/>
    <w:rsid w:val="008B7BE2"/>
    <w:rsid w:val="008C0D41"/>
    <w:rsid w:val="008C16C2"/>
    <w:rsid w:val="008C17DA"/>
    <w:rsid w:val="008C208B"/>
    <w:rsid w:val="008C264C"/>
    <w:rsid w:val="008C343E"/>
    <w:rsid w:val="008C3509"/>
    <w:rsid w:val="008C353D"/>
    <w:rsid w:val="008C417C"/>
    <w:rsid w:val="008C533B"/>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150"/>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3CB3"/>
    <w:rsid w:val="008E4010"/>
    <w:rsid w:val="008E43BF"/>
    <w:rsid w:val="008E4439"/>
    <w:rsid w:val="008E4477"/>
    <w:rsid w:val="008E45A5"/>
    <w:rsid w:val="008E4AA7"/>
    <w:rsid w:val="008E5B7C"/>
    <w:rsid w:val="008E60B3"/>
    <w:rsid w:val="008E6E51"/>
    <w:rsid w:val="008E6E7B"/>
    <w:rsid w:val="008F0732"/>
    <w:rsid w:val="008F07AA"/>
    <w:rsid w:val="008F15B9"/>
    <w:rsid w:val="008F166E"/>
    <w:rsid w:val="008F1F9B"/>
    <w:rsid w:val="008F2148"/>
    <w:rsid w:val="008F2365"/>
    <w:rsid w:val="008F2B76"/>
    <w:rsid w:val="008F2FF2"/>
    <w:rsid w:val="008F527F"/>
    <w:rsid w:val="008F6B74"/>
    <w:rsid w:val="008F6C26"/>
    <w:rsid w:val="00900517"/>
    <w:rsid w:val="00902D0C"/>
    <w:rsid w:val="00903382"/>
    <w:rsid w:val="00903898"/>
    <w:rsid w:val="00903A1A"/>
    <w:rsid w:val="00903BA3"/>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2F76"/>
    <w:rsid w:val="00914B4A"/>
    <w:rsid w:val="00915104"/>
    <w:rsid w:val="00915337"/>
    <w:rsid w:val="00915A97"/>
    <w:rsid w:val="009160C2"/>
    <w:rsid w:val="00916A53"/>
    <w:rsid w:val="00917234"/>
    <w:rsid w:val="00917747"/>
    <w:rsid w:val="00917FAA"/>
    <w:rsid w:val="00920009"/>
    <w:rsid w:val="0092041F"/>
    <w:rsid w:val="009229DF"/>
    <w:rsid w:val="00922B0C"/>
    <w:rsid w:val="00923711"/>
    <w:rsid w:val="00924434"/>
    <w:rsid w:val="009245F8"/>
    <w:rsid w:val="0092547C"/>
    <w:rsid w:val="00926875"/>
    <w:rsid w:val="009268A6"/>
    <w:rsid w:val="00927888"/>
    <w:rsid w:val="00927C79"/>
    <w:rsid w:val="009315AD"/>
    <w:rsid w:val="0093162E"/>
    <w:rsid w:val="00931A1F"/>
    <w:rsid w:val="00932115"/>
    <w:rsid w:val="00932BB7"/>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2BF"/>
    <w:rsid w:val="00952531"/>
    <w:rsid w:val="00953ADF"/>
    <w:rsid w:val="00953F12"/>
    <w:rsid w:val="00954425"/>
    <w:rsid w:val="00954824"/>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54E"/>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16F"/>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810"/>
    <w:rsid w:val="009A0BDF"/>
    <w:rsid w:val="009A171D"/>
    <w:rsid w:val="009A172A"/>
    <w:rsid w:val="009A1EE5"/>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6F2"/>
    <w:rsid w:val="009C3A21"/>
    <w:rsid w:val="009C3B73"/>
    <w:rsid w:val="009C3EC5"/>
    <w:rsid w:val="009C4A72"/>
    <w:rsid w:val="009C55BB"/>
    <w:rsid w:val="009C5A1D"/>
    <w:rsid w:val="009C6103"/>
    <w:rsid w:val="009C6174"/>
    <w:rsid w:val="009C7913"/>
    <w:rsid w:val="009D0CBC"/>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DAD"/>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C6"/>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C73"/>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1CB"/>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3834"/>
    <w:rsid w:val="00A86287"/>
    <w:rsid w:val="00A8715A"/>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4BE"/>
    <w:rsid w:val="00AA697C"/>
    <w:rsid w:val="00AA6F53"/>
    <w:rsid w:val="00AA7117"/>
    <w:rsid w:val="00AA746F"/>
    <w:rsid w:val="00AA75FA"/>
    <w:rsid w:val="00AA76C5"/>
    <w:rsid w:val="00AA777D"/>
    <w:rsid w:val="00AA7805"/>
    <w:rsid w:val="00AA7ADD"/>
    <w:rsid w:val="00AB0304"/>
    <w:rsid w:val="00AB0D99"/>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32D"/>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2C7"/>
    <w:rsid w:val="00B1537B"/>
    <w:rsid w:val="00B15493"/>
    <w:rsid w:val="00B16478"/>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3466"/>
    <w:rsid w:val="00B24E4B"/>
    <w:rsid w:val="00B25447"/>
    <w:rsid w:val="00B2561E"/>
    <w:rsid w:val="00B2572B"/>
    <w:rsid w:val="00B25FC4"/>
    <w:rsid w:val="00B2681D"/>
    <w:rsid w:val="00B2752E"/>
    <w:rsid w:val="00B27601"/>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58D"/>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F6C"/>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B8B"/>
    <w:rsid w:val="00B66C0B"/>
    <w:rsid w:val="00B67667"/>
    <w:rsid w:val="00B67C00"/>
    <w:rsid w:val="00B67CCD"/>
    <w:rsid w:val="00B70DF8"/>
    <w:rsid w:val="00B716B0"/>
    <w:rsid w:val="00B71D73"/>
    <w:rsid w:val="00B72055"/>
    <w:rsid w:val="00B733F3"/>
    <w:rsid w:val="00B738AB"/>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18C0"/>
    <w:rsid w:val="00BA249F"/>
    <w:rsid w:val="00BA2853"/>
    <w:rsid w:val="00BA2ED7"/>
    <w:rsid w:val="00BA3554"/>
    <w:rsid w:val="00BA4AEC"/>
    <w:rsid w:val="00BA504A"/>
    <w:rsid w:val="00BA622E"/>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867"/>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2816"/>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4CE"/>
    <w:rsid w:val="00BF270F"/>
    <w:rsid w:val="00BF2785"/>
    <w:rsid w:val="00BF2C19"/>
    <w:rsid w:val="00BF3696"/>
    <w:rsid w:val="00BF3E44"/>
    <w:rsid w:val="00BF46D6"/>
    <w:rsid w:val="00BF4D4C"/>
    <w:rsid w:val="00BF4E90"/>
    <w:rsid w:val="00BF4FFD"/>
    <w:rsid w:val="00BF5421"/>
    <w:rsid w:val="00BF603D"/>
    <w:rsid w:val="00BF6650"/>
    <w:rsid w:val="00BF6C92"/>
    <w:rsid w:val="00BF7253"/>
    <w:rsid w:val="00BF762F"/>
    <w:rsid w:val="00BF79C6"/>
    <w:rsid w:val="00BF7AB4"/>
    <w:rsid w:val="00C003F5"/>
    <w:rsid w:val="00C008F7"/>
    <w:rsid w:val="00C00E33"/>
    <w:rsid w:val="00C010D8"/>
    <w:rsid w:val="00C024D3"/>
    <w:rsid w:val="00C029B6"/>
    <w:rsid w:val="00C03283"/>
    <w:rsid w:val="00C03431"/>
    <w:rsid w:val="00C0350C"/>
    <w:rsid w:val="00C037C5"/>
    <w:rsid w:val="00C03E1D"/>
    <w:rsid w:val="00C0413D"/>
    <w:rsid w:val="00C04176"/>
    <w:rsid w:val="00C055E0"/>
    <w:rsid w:val="00C061D3"/>
    <w:rsid w:val="00C061DC"/>
    <w:rsid w:val="00C062D8"/>
    <w:rsid w:val="00C06409"/>
    <w:rsid w:val="00C0735A"/>
    <w:rsid w:val="00C07F24"/>
    <w:rsid w:val="00C117A5"/>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2706"/>
    <w:rsid w:val="00C232E0"/>
    <w:rsid w:val="00C23B1B"/>
    <w:rsid w:val="00C23D48"/>
    <w:rsid w:val="00C23F1D"/>
    <w:rsid w:val="00C24256"/>
    <w:rsid w:val="00C24CA6"/>
    <w:rsid w:val="00C257D6"/>
    <w:rsid w:val="00C2603E"/>
    <w:rsid w:val="00C26B4D"/>
    <w:rsid w:val="00C26CF7"/>
    <w:rsid w:val="00C27224"/>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8A9"/>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B"/>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9D7"/>
    <w:rsid w:val="00C56BBA"/>
    <w:rsid w:val="00C57D7E"/>
    <w:rsid w:val="00C60558"/>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59E"/>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55D"/>
    <w:rsid w:val="00C90796"/>
    <w:rsid w:val="00C9153B"/>
    <w:rsid w:val="00C91F69"/>
    <w:rsid w:val="00C929A7"/>
    <w:rsid w:val="00C93168"/>
    <w:rsid w:val="00C94323"/>
    <w:rsid w:val="00C961A9"/>
    <w:rsid w:val="00C970BB"/>
    <w:rsid w:val="00C97552"/>
    <w:rsid w:val="00C978AF"/>
    <w:rsid w:val="00CA0015"/>
    <w:rsid w:val="00CA0A33"/>
    <w:rsid w:val="00CA0BF7"/>
    <w:rsid w:val="00CA11F2"/>
    <w:rsid w:val="00CA169D"/>
    <w:rsid w:val="00CA1747"/>
    <w:rsid w:val="00CA1C11"/>
    <w:rsid w:val="00CA1F39"/>
    <w:rsid w:val="00CA2207"/>
    <w:rsid w:val="00CA2B01"/>
    <w:rsid w:val="00CA364F"/>
    <w:rsid w:val="00CA4510"/>
    <w:rsid w:val="00CA4644"/>
    <w:rsid w:val="00CA485E"/>
    <w:rsid w:val="00CA4AB2"/>
    <w:rsid w:val="00CA5671"/>
    <w:rsid w:val="00CA590C"/>
    <w:rsid w:val="00CA5B8D"/>
    <w:rsid w:val="00CA5DD1"/>
    <w:rsid w:val="00CA73F7"/>
    <w:rsid w:val="00CA76B5"/>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09"/>
    <w:rsid w:val="00CD435C"/>
    <w:rsid w:val="00CD4898"/>
    <w:rsid w:val="00CD51E6"/>
    <w:rsid w:val="00CD5802"/>
    <w:rsid w:val="00CD6B60"/>
    <w:rsid w:val="00CD7A4E"/>
    <w:rsid w:val="00CD7A4F"/>
    <w:rsid w:val="00CE0D95"/>
    <w:rsid w:val="00CE10B2"/>
    <w:rsid w:val="00CE1E11"/>
    <w:rsid w:val="00CE2264"/>
    <w:rsid w:val="00CE284F"/>
    <w:rsid w:val="00CE35E7"/>
    <w:rsid w:val="00CE4D1D"/>
    <w:rsid w:val="00CE56FD"/>
    <w:rsid w:val="00CE71AA"/>
    <w:rsid w:val="00CE7B83"/>
    <w:rsid w:val="00CE7BF1"/>
    <w:rsid w:val="00CF0D0D"/>
    <w:rsid w:val="00CF1653"/>
    <w:rsid w:val="00CF1742"/>
    <w:rsid w:val="00CF1857"/>
    <w:rsid w:val="00CF1966"/>
    <w:rsid w:val="00CF1F02"/>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B55"/>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8A1"/>
    <w:rsid w:val="00D4557B"/>
    <w:rsid w:val="00D463EA"/>
    <w:rsid w:val="00D46D5B"/>
    <w:rsid w:val="00D47316"/>
    <w:rsid w:val="00D47541"/>
    <w:rsid w:val="00D47A5B"/>
    <w:rsid w:val="00D47A9C"/>
    <w:rsid w:val="00D50545"/>
    <w:rsid w:val="00D5085D"/>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2D16"/>
    <w:rsid w:val="00D63FD4"/>
    <w:rsid w:val="00D64A0E"/>
    <w:rsid w:val="00D659B3"/>
    <w:rsid w:val="00D65BF2"/>
    <w:rsid w:val="00D65C51"/>
    <w:rsid w:val="00D65E4E"/>
    <w:rsid w:val="00D65EBA"/>
    <w:rsid w:val="00D66198"/>
    <w:rsid w:val="00D667DA"/>
    <w:rsid w:val="00D70281"/>
    <w:rsid w:val="00D710BC"/>
    <w:rsid w:val="00D711A0"/>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E58"/>
    <w:rsid w:val="00D820D2"/>
    <w:rsid w:val="00D82DAD"/>
    <w:rsid w:val="00D82E27"/>
    <w:rsid w:val="00D83043"/>
    <w:rsid w:val="00D8313C"/>
    <w:rsid w:val="00D84988"/>
    <w:rsid w:val="00D86538"/>
    <w:rsid w:val="00D867C2"/>
    <w:rsid w:val="00D873FE"/>
    <w:rsid w:val="00D875CB"/>
    <w:rsid w:val="00D90394"/>
    <w:rsid w:val="00D90640"/>
    <w:rsid w:val="00D90BCA"/>
    <w:rsid w:val="00D91B2B"/>
    <w:rsid w:val="00D91C7E"/>
    <w:rsid w:val="00D91E1B"/>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CF4"/>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050"/>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691"/>
    <w:rsid w:val="00DE3C28"/>
    <w:rsid w:val="00DE5421"/>
    <w:rsid w:val="00DE5873"/>
    <w:rsid w:val="00DE5B89"/>
    <w:rsid w:val="00DE6289"/>
    <w:rsid w:val="00DE65EA"/>
    <w:rsid w:val="00DE7706"/>
    <w:rsid w:val="00DE7753"/>
    <w:rsid w:val="00DE7F8F"/>
    <w:rsid w:val="00DE7FB3"/>
    <w:rsid w:val="00DF09E7"/>
    <w:rsid w:val="00DF0BD2"/>
    <w:rsid w:val="00DF11C4"/>
    <w:rsid w:val="00DF1625"/>
    <w:rsid w:val="00DF19A1"/>
    <w:rsid w:val="00DF3688"/>
    <w:rsid w:val="00DF392F"/>
    <w:rsid w:val="00DF44E3"/>
    <w:rsid w:val="00DF48C6"/>
    <w:rsid w:val="00DF5182"/>
    <w:rsid w:val="00DF749E"/>
    <w:rsid w:val="00DF7B94"/>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3FFF"/>
    <w:rsid w:val="00E141C7"/>
    <w:rsid w:val="00E14672"/>
    <w:rsid w:val="00E161F1"/>
    <w:rsid w:val="00E17450"/>
    <w:rsid w:val="00E17B7F"/>
    <w:rsid w:val="00E17CD6"/>
    <w:rsid w:val="00E20011"/>
    <w:rsid w:val="00E207EB"/>
    <w:rsid w:val="00E20B3E"/>
    <w:rsid w:val="00E20E95"/>
    <w:rsid w:val="00E20ED0"/>
    <w:rsid w:val="00E21547"/>
    <w:rsid w:val="00E2217F"/>
    <w:rsid w:val="00E222A7"/>
    <w:rsid w:val="00E22585"/>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3C1"/>
    <w:rsid w:val="00E32500"/>
    <w:rsid w:val="00E32603"/>
    <w:rsid w:val="00E326DD"/>
    <w:rsid w:val="00E327B8"/>
    <w:rsid w:val="00E32CC2"/>
    <w:rsid w:val="00E32D5B"/>
    <w:rsid w:val="00E33157"/>
    <w:rsid w:val="00E3357F"/>
    <w:rsid w:val="00E33E6B"/>
    <w:rsid w:val="00E33FF2"/>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7F8"/>
    <w:rsid w:val="00E739BE"/>
    <w:rsid w:val="00E7424B"/>
    <w:rsid w:val="00E74264"/>
    <w:rsid w:val="00E749B7"/>
    <w:rsid w:val="00E74BF6"/>
    <w:rsid w:val="00E74F86"/>
    <w:rsid w:val="00E7522C"/>
    <w:rsid w:val="00E7544B"/>
    <w:rsid w:val="00E75EE4"/>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C57"/>
    <w:rsid w:val="00E91D37"/>
    <w:rsid w:val="00E91F17"/>
    <w:rsid w:val="00E92272"/>
    <w:rsid w:val="00E92BAA"/>
    <w:rsid w:val="00E93CA2"/>
    <w:rsid w:val="00E94D7F"/>
    <w:rsid w:val="00E9502B"/>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76E"/>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226"/>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3053"/>
    <w:rsid w:val="00EE4047"/>
    <w:rsid w:val="00EE4503"/>
    <w:rsid w:val="00EE46E2"/>
    <w:rsid w:val="00EE55F5"/>
    <w:rsid w:val="00EE5855"/>
    <w:rsid w:val="00EE5A09"/>
    <w:rsid w:val="00EE62ED"/>
    <w:rsid w:val="00EE7019"/>
    <w:rsid w:val="00EE70AB"/>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AC8"/>
    <w:rsid w:val="00F13FFF"/>
    <w:rsid w:val="00F141E2"/>
    <w:rsid w:val="00F154A2"/>
    <w:rsid w:val="00F1559A"/>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884"/>
    <w:rsid w:val="00F32C95"/>
    <w:rsid w:val="00F332DF"/>
    <w:rsid w:val="00F339E3"/>
    <w:rsid w:val="00F34417"/>
    <w:rsid w:val="00F359AC"/>
    <w:rsid w:val="00F36AD3"/>
    <w:rsid w:val="00F36E1F"/>
    <w:rsid w:val="00F370A1"/>
    <w:rsid w:val="00F377C0"/>
    <w:rsid w:val="00F37A32"/>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0F1"/>
    <w:rsid w:val="00F61898"/>
    <w:rsid w:val="00F61A9D"/>
    <w:rsid w:val="00F61D7A"/>
    <w:rsid w:val="00F62714"/>
    <w:rsid w:val="00F62D7A"/>
    <w:rsid w:val="00F63223"/>
    <w:rsid w:val="00F63464"/>
    <w:rsid w:val="00F63BBB"/>
    <w:rsid w:val="00F63BC5"/>
    <w:rsid w:val="00F64BF8"/>
    <w:rsid w:val="00F64DF9"/>
    <w:rsid w:val="00F65259"/>
    <w:rsid w:val="00F65387"/>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4BF0"/>
    <w:rsid w:val="00F7541A"/>
    <w:rsid w:val="00F7609B"/>
    <w:rsid w:val="00F763EC"/>
    <w:rsid w:val="00F775CA"/>
    <w:rsid w:val="00F80761"/>
    <w:rsid w:val="00F825AC"/>
    <w:rsid w:val="00F82623"/>
    <w:rsid w:val="00F83409"/>
    <w:rsid w:val="00F839B3"/>
    <w:rsid w:val="00F83B76"/>
    <w:rsid w:val="00F83E0A"/>
    <w:rsid w:val="00F8462A"/>
    <w:rsid w:val="00F84B46"/>
    <w:rsid w:val="00F855BB"/>
    <w:rsid w:val="00F85DFC"/>
    <w:rsid w:val="00F85F62"/>
    <w:rsid w:val="00F86162"/>
    <w:rsid w:val="00F86ED5"/>
    <w:rsid w:val="00F871C2"/>
    <w:rsid w:val="00F87FD4"/>
    <w:rsid w:val="00F914CF"/>
    <w:rsid w:val="00F91CEB"/>
    <w:rsid w:val="00F92A53"/>
    <w:rsid w:val="00F930CD"/>
    <w:rsid w:val="00F932ED"/>
    <w:rsid w:val="00F934C1"/>
    <w:rsid w:val="00F93EF0"/>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0FE"/>
    <w:rsid w:val="00FB22E8"/>
    <w:rsid w:val="00FB35D5"/>
    <w:rsid w:val="00FB3AE2"/>
    <w:rsid w:val="00FB3AE9"/>
    <w:rsid w:val="00FB3AFB"/>
    <w:rsid w:val="00FB3CC9"/>
    <w:rsid w:val="00FB4964"/>
    <w:rsid w:val="00FB4ACF"/>
    <w:rsid w:val="00FB4AFE"/>
    <w:rsid w:val="00FB576C"/>
    <w:rsid w:val="00FB724A"/>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2BC"/>
    <w:rsid w:val="00FD14D7"/>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1FA5"/>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1A4DFA-C334-4C54-9A04-BDE4D051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420843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773176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9364241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7E844-95C3-44BA-AE82-BE716ABE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2449</TotalTime>
  <Pages>94</Pages>
  <Words>22898</Words>
  <Characters>130519</Characters>
  <Application>Microsoft Office Word</Application>
  <DocSecurity>0</DocSecurity>
  <Lines>1087</Lines>
  <Paragraphs>306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153111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1462</cp:revision>
  <cp:lastPrinted>2018-02-16T07:12:00Z</cp:lastPrinted>
  <dcterms:created xsi:type="dcterms:W3CDTF">2019-10-28T07:04:00Z</dcterms:created>
  <dcterms:modified xsi:type="dcterms:W3CDTF">2024-11-13T07:38:00Z</dcterms:modified>
</cp:coreProperties>
</file>